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64E87B" w14:textId="77777777" w:rsidR="009E7915" w:rsidRDefault="009E7915" w:rsidP="009E7915">
      <w:pPr>
        <w:pStyle w:val="Title"/>
        <w:jc w:val="left"/>
        <w:rPr>
          <w:sz w:val="22"/>
          <w:szCs w:val="22"/>
        </w:rPr>
      </w:pPr>
    </w:p>
    <w:p w14:paraId="17375ED9" w14:textId="77777777" w:rsidR="009E7915" w:rsidRPr="00827A6D" w:rsidRDefault="00F727CC" w:rsidP="009E7915">
      <w:pPr>
        <w:pStyle w:val="Title"/>
      </w:pPr>
      <w:r>
        <w:t>Draft Revision of IMO Resolution A.857(20)</w:t>
      </w:r>
    </w:p>
    <w:p w14:paraId="423E6C19" w14:textId="77777777" w:rsidR="00F727CC" w:rsidRPr="00657E15" w:rsidRDefault="00273574" w:rsidP="001C5A24">
      <w:pPr>
        <w:numPr>
          <w:ins w:id="0" w:author="Paul Owen" w:date="2011-09-21T12:38:00Z"/>
        </w:numPr>
        <w:autoSpaceDE w:val="0"/>
        <w:autoSpaceDN w:val="0"/>
        <w:adjustRightInd w:val="0"/>
        <w:jc w:val="center"/>
        <w:rPr>
          <w:ins w:id="1" w:author="Paul Owen" w:date="2011-09-21T12:38:00Z"/>
          <w:b/>
          <w:rPrChange w:id="2" w:author="Paul Owen" w:date="2011-09-21T12:39:00Z">
            <w:rPr>
              <w:ins w:id="3" w:author="Paul Owen" w:date="2011-09-21T12:38:00Z"/>
            </w:rPr>
          </w:rPrChange>
        </w:rPr>
      </w:pPr>
      <w:ins w:id="4" w:author="Paul Owen" w:date="2011-09-21T12:38:00Z">
        <w:r w:rsidRPr="00273574">
          <w:rPr>
            <w:b/>
            <w:rPrChange w:id="5" w:author="Paul Owen" w:date="2011-09-21T12:39:00Z">
              <w:rPr/>
            </w:rPrChange>
          </w:rPr>
          <w:t>VTS work program 2010-2014, task 3:</w:t>
        </w:r>
      </w:ins>
    </w:p>
    <w:p w14:paraId="6FC5C213" w14:textId="77777777" w:rsidR="00F727CC" w:rsidRPr="00657E15" w:rsidRDefault="00273574" w:rsidP="001C5A24">
      <w:pPr>
        <w:numPr>
          <w:ins w:id="6" w:author="Paul Owen" w:date="2011-09-21T12:38:00Z"/>
        </w:numPr>
        <w:autoSpaceDE w:val="0"/>
        <w:autoSpaceDN w:val="0"/>
        <w:adjustRightInd w:val="0"/>
        <w:jc w:val="center"/>
        <w:rPr>
          <w:ins w:id="7" w:author="Paul Owen" w:date="2011-09-21T12:38:00Z"/>
          <w:b/>
          <w:rPrChange w:id="8" w:author="Paul Owen" w:date="2011-09-21T12:39:00Z">
            <w:rPr>
              <w:ins w:id="9" w:author="Paul Owen" w:date="2011-09-21T12:38:00Z"/>
            </w:rPr>
          </w:rPrChange>
        </w:rPr>
      </w:pPr>
      <w:ins w:id="10" w:author="Paul Owen" w:date="2011-09-21T12:38:00Z">
        <w:r w:rsidRPr="00273574">
          <w:rPr>
            <w:b/>
            <w:rPrChange w:id="11" w:author="Paul Owen" w:date="2011-09-21T12:39:00Z">
              <w:rPr/>
            </w:rPrChange>
          </w:rPr>
          <w:t xml:space="preserve">Review/update/provide input to IMO on Resolution A.857 (20) – </w:t>
        </w:r>
      </w:ins>
    </w:p>
    <w:p w14:paraId="10B343E6" w14:textId="77777777" w:rsidR="00152B1D" w:rsidRDefault="00273574" w:rsidP="00152B1D">
      <w:pPr>
        <w:numPr>
          <w:ins w:id="12" w:author="Paul Owen" w:date="2011-09-21T12:38:00Z"/>
        </w:numPr>
        <w:autoSpaceDE w:val="0"/>
        <w:autoSpaceDN w:val="0"/>
        <w:adjustRightInd w:val="0"/>
        <w:jc w:val="center"/>
        <w:rPr>
          <w:ins w:id="13" w:author="Paul Owen" w:date="2011-09-21T12:38:00Z"/>
        </w:rPr>
        <w:pPrChange w:id="14" w:author="Paul Owen" w:date="2011-09-21T12:39:00Z">
          <w:pPr>
            <w:pStyle w:val="Heading1"/>
            <w:jc w:val="both"/>
          </w:pPr>
        </w:pPrChange>
      </w:pPr>
      <w:ins w:id="15" w:author="Paul Owen" w:date="2011-09-21T12:38:00Z">
        <w:r w:rsidRPr="00273574">
          <w:rPr>
            <w:b/>
            <w:rPrChange w:id="16" w:author="Paul Owen" w:date="2011-09-21T12:39:00Z">
              <w:rPr/>
            </w:rPrChange>
          </w:rPr>
          <w:t xml:space="preserve">Guidelines </w:t>
        </w:r>
      </w:ins>
      <w:r w:rsidR="00AE57DB">
        <w:rPr>
          <w:b/>
        </w:rPr>
        <w:t>f</w:t>
      </w:r>
      <w:ins w:id="17" w:author="Paul Owen" w:date="2011-09-21T12:38:00Z">
        <w:r w:rsidRPr="00273574">
          <w:rPr>
            <w:b/>
            <w:rPrChange w:id="18" w:author="Paul Owen" w:date="2011-09-21T12:39:00Z">
              <w:rPr/>
            </w:rPrChange>
          </w:rPr>
          <w:t>or Vessel Traffic Services</w:t>
        </w:r>
      </w:ins>
    </w:p>
    <w:p w14:paraId="48407EBC" w14:textId="77777777" w:rsidR="00F727CC" w:rsidRPr="007E1E07" w:rsidDel="00657E15" w:rsidRDefault="00F727CC" w:rsidP="001C5A24">
      <w:pPr>
        <w:pStyle w:val="Heading1"/>
        <w:jc w:val="both"/>
        <w:rPr>
          <w:del w:id="19" w:author="Paul Owen" w:date="2011-09-21T12:38:00Z"/>
          <w:sz w:val="32"/>
        </w:rPr>
      </w:pPr>
      <w:del w:id="20" w:author="Paul Owen" w:date="2011-09-21T12:38:00Z">
        <w:r w:rsidRPr="00D167E0" w:rsidDel="00657E15">
          <w:delText>APPENDIX 1: IMO RESOLUTION A. 857(20</w:delText>
        </w:r>
        <w:r w:rsidRPr="00D167E0" w:rsidDel="00657E15">
          <w:rPr>
            <w:sz w:val="32"/>
          </w:rPr>
          <w:delText xml:space="preserve">) </w:delText>
        </w:r>
      </w:del>
    </w:p>
    <w:p w14:paraId="6D4AC444" w14:textId="77777777" w:rsidR="00F727CC" w:rsidRPr="007E1E07" w:rsidDel="00657E15" w:rsidRDefault="00F727CC" w:rsidP="001C5A24">
      <w:pPr>
        <w:pStyle w:val="Heading1"/>
        <w:jc w:val="both"/>
        <w:rPr>
          <w:del w:id="21" w:author="Paul Owen" w:date="2011-09-21T12:38:00Z"/>
          <w:sz w:val="32"/>
        </w:rPr>
      </w:pPr>
    </w:p>
    <w:p w14:paraId="685859F7" w14:textId="77777777" w:rsidR="00F727CC" w:rsidRPr="007E1E07" w:rsidDel="00657E15" w:rsidRDefault="00F727CC" w:rsidP="001C5A24">
      <w:pPr>
        <w:pStyle w:val="Heading2"/>
        <w:rPr>
          <w:del w:id="22" w:author="Paul Owen" w:date="2011-09-21T12:38:00Z"/>
        </w:rPr>
      </w:pPr>
      <w:bookmarkStart w:id="23" w:name="_Toc180905646"/>
      <w:del w:id="24" w:author="Paul Owen" w:date="2011-09-21T12:38:00Z">
        <w:r w:rsidRPr="00D167E0" w:rsidDel="00657E15">
          <w:delText>Guidelines for Vessel Traffic Services</w:delText>
        </w:r>
        <w:bookmarkEnd w:id="23"/>
      </w:del>
    </w:p>
    <w:p w14:paraId="20803CE9" w14:textId="77777777" w:rsidR="00F727CC" w:rsidRPr="007E1E07" w:rsidRDefault="00F727CC" w:rsidP="001C5A24">
      <w:pPr>
        <w:pStyle w:val="Footer"/>
      </w:pPr>
    </w:p>
    <w:p w14:paraId="72AD8ADC" w14:textId="77777777" w:rsidR="00F727CC" w:rsidRPr="007E1E07" w:rsidDel="00657E15" w:rsidRDefault="00F727CC" w:rsidP="001C5A24">
      <w:pPr>
        <w:rPr>
          <w:del w:id="25" w:author="Paul Owen" w:date="2011-09-21T12:40:00Z"/>
        </w:rPr>
      </w:pPr>
      <w:del w:id="26" w:author="Paul Owen" w:date="2011-09-21T12:40:00Z">
        <w:r w:rsidRPr="00D167E0" w:rsidDel="00657E15">
          <w:delText>THE ASSEMBLY,</w:delText>
        </w:r>
      </w:del>
    </w:p>
    <w:p w14:paraId="06B5206C" w14:textId="77777777" w:rsidR="00F727CC" w:rsidRPr="007E1E07" w:rsidDel="00657E15" w:rsidRDefault="00F727CC" w:rsidP="001C5A24">
      <w:pPr>
        <w:rPr>
          <w:del w:id="27" w:author="Paul Owen" w:date="2011-09-21T12:40:00Z"/>
        </w:rPr>
      </w:pPr>
    </w:p>
    <w:p w14:paraId="6DA98482" w14:textId="77777777" w:rsidR="00F727CC" w:rsidRPr="007E1E07" w:rsidDel="00657E15" w:rsidRDefault="00F727CC" w:rsidP="001C5A24">
      <w:pPr>
        <w:jc w:val="both"/>
        <w:rPr>
          <w:del w:id="28" w:author="Paul Owen" w:date="2011-09-21T12:40:00Z"/>
        </w:rPr>
      </w:pPr>
      <w:del w:id="29" w:author="Paul Owen" w:date="2011-09-21T12:40:00Z">
        <w:r w:rsidRPr="00D167E0" w:rsidDel="00657E15">
          <w:delText>RECALLING Article 15(j) of the Convention on the International Maritime Organization concerning the functions of the Assembly in relation to regulations and guidelines concerning maritime safety and the prevention and control of marine pollution from ships,</w:delText>
        </w:r>
      </w:del>
    </w:p>
    <w:p w14:paraId="1B4D4EB0" w14:textId="77777777" w:rsidR="00F727CC" w:rsidRPr="007E1E07" w:rsidDel="00657E15" w:rsidRDefault="00F727CC" w:rsidP="001C5A24">
      <w:pPr>
        <w:rPr>
          <w:del w:id="30" w:author="Paul Owen" w:date="2011-09-21T12:40:00Z"/>
        </w:rPr>
      </w:pPr>
    </w:p>
    <w:p w14:paraId="7FD0794B" w14:textId="77777777" w:rsidR="00F727CC" w:rsidRPr="007E1E07" w:rsidDel="00657E15" w:rsidRDefault="00F727CC" w:rsidP="001C5A24">
      <w:pPr>
        <w:jc w:val="both"/>
        <w:rPr>
          <w:del w:id="31" w:author="Paul Owen" w:date="2011-09-21T12:40:00Z"/>
        </w:rPr>
      </w:pPr>
      <w:del w:id="32" w:author="Paul Owen" w:date="2011-09-21T12:40:00Z">
        <w:r w:rsidRPr="00D167E0" w:rsidDel="00657E15">
          <w:delText xml:space="preserve">RECALLING ALSO resolution A.158(ES.IV) entitled "Recommendation on Port Advisory Services", resolution A.851(20) entitled "General Principles for Ship Reporting Systems and Ship Reporting Requirements, including Guidelines for Reporting Incidents Involving Dangerous Goods, Harmful Substances and/or Marine Pollutants" and resolution MSC.43(64) entitled "Guidelines and Criteria for Ship Reporting Systems", </w:delText>
        </w:r>
      </w:del>
    </w:p>
    <w:p w14:paraId="7BCA3DC2" w14:textId="77777777" w:rsidR="00F727CC" w:rsidRPr="007E1E07" w:rsidDel="00657E15" w:rsidRDefault="00F727CC" w:rsidP="001C5A24">
      <w:pPr>
        <w:rPr>
          <w:del w:id="33" w:author="Paul Owen" w:date="2011-09-21T12:40:00Z"/>
        </w:rPr>
      </w:pPr>
    </w:p>
    <w:p w14:paraId="18B04413" w14:textId="77777777" w:rsidR="00F727CC" w:rsidRPr="007E1E07" w:rsidDel="00657E15" w:rsidRDefault="00F727CC" w:rsidP="001C5A24">
      <w:pPr>
        <w:rPr>
          <w:del w:id="34" w:author="Paul Owen" w:date="2011-09-21T12:40:00Z"/>
        </w:rPr>
      </w:pPr>
      <w:del w:id="35" w:author="Paul Owen" w:date="2011-09-21T12:40:00Z">
        <w:r w:rsidRPr="00D167E0" w:rsidDel="00657E15">
          <w:delText>BEARING IN MIND the responsibility of Governments for the safety of navigation and protection of the marine environment in areas under their jurisdiction,</w:delText>
        </w:r>
      </w:del>
    </w:p>
    <w:p w14:paraId="3D304579" w14:textId="77777777" w:rsidR="00F727CC" w:rsidRPr="007E1E07" w:rsidDel="00657E15" w:rsidRDefault="00F727CC" w:rsidP="001C5A24">
      <w:pPr>
        <w:rPr>
          <w:del w:id="36" w:author="Paul Owen" w:date="2011-09-21T12:40:00Z"/>
        </w:rPr>
      </w:pPr>
    </w:p>
    <w:p w14:paraId="7FE6121D" w14:textId="77777777" w:rsidR="00F727CC" w:rsidRPr="007E1E07" w:rsidDel="00657E15" w:rsidRDefault="00F727CC" w:rsidP="001C5A24">
      <w:pPr>
        <w:rPr>
          <w:del w:id="37" w:author="Paul Owen" w:date="2011-09-21T12:40:00Z"/>
        </w:rPr>
      </w:pPr>
      <w:del w:id="38" w:author="Paul Owen" w:date="2011-09-21T12:40:00Z">
        <w:r w:rsidRPr="00D167E0" w:rsidDel="00657E15">
          <w:delText>BEING AWARE that vessel traffic services have been provided in various areas and have made a valuable contribution to safety of navigation, improved efficiency of traffic flow and the protection of the marine environment,</w:delText>
        </w:r>
      </w:del>
    </w:p>
    <w:p w14:paraId="3851D69A" w14:textId="77777777" w:rsidR="00F727CC" w:rsidRPr="007E1E07" w:rsidDel="00657E15" w:rsidRDefault="00F727CC" w:rsidP="001C5A24">
      <w:pPr>
        <w:rPr>
          <w:del w:id="39" w:author="Paul Owen" w:date="2011-09-21T12:40:00Z"/>
        </w:rPr>
      </w:pPr>
    </w:p>
    <w:p w14:paraId="36A2935C" w14:textId="77777777" w:rsidR="00F727CC" w:rsidRPr="007E1E07" w:rsidDel="00657E15" w:rsidRDefault="00F727CC" w:rsidP="001C5A24">
      <w:pPr>
        <w:rPr>
          <w:del w:id="40" w:author="Paul Owen" w:date="2011-09-21T12:40:00Z"/>
        </w:rPr>
      </w:pPr>
      <w:del w:id="41" w:author="Paul Owen" w:date="2011-09-21T12:40:00Z">
        <w:r w:rsidRPr="00D167E0" w:rsidDel="00657E15">
          <w:delText>BEING ALSO AWARE that a number of Governments and international organisations have requested guidance on vessel traffic services,</w:delText>
        </w:r>
      </w:del>
    </w:p>
    <w:p w14:paraId="15FBF9DB" w14:textId="77777777" w:rsidR="00F727CC" w:rsidRPr="007E1E07" w:rsidDel="00657E15" w:rsidRDefault="00F727CC" w:rsidP="001C5A24">
      <w:pPr>
        <w:rPr>
          <w:del w:id="42" w:author="Paul Owen" w:date="2011-09-21T12:40:00Z"/>
        </w:rPr>
      </w:pPr>
    </w:p>
    <w:p w14:paraId="7EACFA55" w14:textId="77777777" w:rsidR="00F727CC" w:rsidRPr="007E1E07" w:rsidDel="00657E15" w:rsidRDefault="00F727CC" w:rsidP="001C5A24">
      <w:pPr>
        <w:rPr>
          <w:del w:id="43" w:author="Paul Owen" w:date="2011-09-21T12:40:00Z"/>
        </w:rPr>
      </w:pPr>
      <w:del w:id="44" w:author="Paul Owen" w:date="2011-09-21T12:40:00Z">
        <w:r w:rsidRPr="00D167E0" w:rsidDel="00657E15">
          <w:delText>RECOGNISING that the level of safety and efficiency in the movement of maritime traffic within an area covered by a vessel traffic service is dependent upon close co-operation between those operating the vessel traffic service and participating vessels,</w:delText>
        </w:r>
      </w:del>
    </w:p>
    <w:p w14:paraId="4D0C7C6C" w14:textId="77777777" w:rsidR="00F727CC" w:rsidRPr="007E1E07" w:rsidDel="00657E15" w:rsidRDefault="00F727CC" w:rsidP="001C5A24">
      <w:pPr>
        <w:rPr>
          <w:del w:id="45" w:author="Paul Owen" w:date="2011-09-21T12:40:00Z"/>
        </w:rPr>
      </w:pPr>
    </w:p>
    <w:p w14:paraId="730E2AA6" w14:textId="77777777" w:rsidR="00F727CC" w:rsidRPr="007E1E07" w:rsidDel="00657E15" w:rsidRDefault="00F727CC" w:rsidP="001C5A24">
      <w:pPr>
        <w:rPr>
          <w:del w:id="46" w:author="Paul Owen" w:date="2011-09-21T12:40:00Z"/>
        </w:rPr>
      </w:pPr>
      <w:del w:id="47" w:author="Paul Owen" w:date="2011-09-21T12:40:00Z">
        <w:r w:rsidRPr="00D167E0" w:rsidDel="00657E15">
          <w:delText>RECOGNISING ALSO that the use of differing vessel traffic service procedures may cause confusion to masters of vessels moving from one vessel traffic service area to another,</w:delText>
        </w:r>
      </w:del>
    </w:p>
    <w:p w14:paraId="01872655" w14:textId="77777777" w:rsidR="00F727CC" w:rsidRPr="007E1E07" w:rsidDel="00657E15" w:rsidRDefault="00F727CC" w:rsidP="001C5A24">
      <w:pPr>
        <w:rPr>
          <w:del w:id="48" w:author="Paul Owen" w:date="2011-09-21T12:40:00Z"/>
        </w:rPr>
      </w:pPr>
    </w:p>
    <w:p w14:paraId="38D64074" w14:textId="77777777" w:rsidR="00F727CC" w:rsidRPr="007E1E07" w:rsidDel="00657E15" w:rsidRDefault="00F727CC" w:rsidP="001C5A24">
      <w:pPr>
        <w:rPr>
          <w:del w:id="49" w:author="Paul Owen" w:date="2011-09-21T12:40:00Z"/>
        </w:rPr>
      </w:pPr>
      <w:del w:id="50" w:author="Paul Owen" w:date="2011-09-21T12:40:00Z">
        <w:r w:rsidRPr="00D167E0" w:rsidDel="00657E15">
          <w:delText>RECOGNISING FURTHER that the safety and efficiency of maritime traffic and the protection of the marine environment would be improved if vessel traffic services were established and operated in accordance with internationally approved guidelines,</w:delText>
        </w:r>
      </w:del>
    </w:p>
    <w:p w14:paraId="0E73771D" w14:textId="77777777" w:rsidR="00F727CC" w:rsidRPr="007E1E07" w:rsidDel="00657E15" w:rsidRDefault="00F727CC" w:rsidP="001C5A24">
      <w:pPr>
        <w:rPr>
          <w:del w:id="51" w:author="Paul Owen" w:date="2011-09-21T12:40:00Z"/>
        </w:rPr>
      </w:pPr>
    </w:p>
    <w:p w14:paraId="7EAD51B9" w14:textId="77777777" w:rsidR="00F727CC" w:rsidRPr="007E1E07" w:rsidDel="00657E15" w:rsidRDefault="00F727CC" w:rsidP="001C5A24">
      <w:pPr>
        <w:rPr>
          <w:del w:id="52" w:author="Paul Owen" w:date="2011-09-21T12:40:00Z"/>
        </w:rPr>
      </w:pPr>
      <w:del w:id="53" w:author="Paul Owen" w:date="2011-09-21T12:40:00Z">
        <w:r w:rsidRPr="00D167E0" w:rsidDel="00657E15">
          <w:delText>HAVING CONSIDERED the recommendation made by the Maritime Safety Committee at its sixty-seventh session,</w:delText>
        </w:r>
      </w:del>
    </w:p>
    <w:p w14:paraId="5A251D44" w14:textId="77777777" w:rsidR="00F727CC" w:rsidRPr="007E1E07" w:rsidDel="00657E15" w:rsidRDefault="00F727CC" w:rsidP="001C5A24">
      <w:pPr>
        <w:rPr>
          <w:del w:id="54" w:author="Paul Owen" w:date="2011-09-21T12:40:00Z"/>
        </w:rPr>
      </w:pPr>
    </w:p>
    <w:p w14:paraId="5CE0ABAB" w14:textId="77777777" w:rsidR="00F727CC" w:rsidRPr="007E1E07" w:rsidDel="00657E15" w:rsidRDefault="00F727CC" w:rsidP="001C5A24">
      <w:pPr>
        <w:rPr>
          <w:del w:id="55" w:author="Paul Owen" w:date="2011-09-21T12:40:00Z"/>
        </w:rPr>
      </w:pPr>
      <w:del w:id="56" w:author="Paul Owen" w:date="2011-09-21T12:40:00Z">
        <w:r w:rsidRPr="00D167E0" w:rsidDel="00657E15">
          <w:delText>1.</w:delText>
        </w:r>
        <w:r w:rsidRPr="00D167E0" w:rsidDel="00657E15">
          <w:tab/>
          <w:delText>ADOPTS the Guidelines for Vessel Traffic Services and the Guidelines on Recruitment, Qualifications and Training of VTS Operators set out in annexes 1 and 2 to the present resolution;</w:delText>
        </w:r>
      </w:del>
    </w:p>
    <w:p w14:paraId="3226A387" w14:textId="77777777" w:rsidR="00F727CC" w:rsidRPr="007E1E07" w:rsidDel="00657E15" w:rsidRDefault="00F727CC" w:rsidP="001C5A24">
      <w:pPr>
        <w:rPr>
          <w:del w:id="57" w:author="Paul Owen" w:date="2011-09-21T12:40:00Z"/>
        </w:rPr>
      </w:pPr>
    </w:p>
    <w:p w14:paraId="0F5C34CF" w14:textId="77777777" w:rsidR="00F727CC" w:rsidRPr="007E1E07" w:rsidDel="00657E15" w:rsidRDefault="00F727CC" w:rsidP="001C5A24">
      <w:pPr>
        <w:rPr>
          <w:del w:id="58" w:author="Paul Owen" w:date="2011-09-21T12:40:00Z"/>
        </w:rPr>
      </w:pPr>
      <w:del w:id="59" w:author="Paul Owen" w:date="2011-09-21T12:40:00Z">
        <w:r w:rsidRPr="00D167E0" w:rsidDel="00657E15">
          <w:delText>2.</w:delText>
        </w:r>
        <w:r w:rsidRPr="00D167E0" w:rsidDel="00657E15">
          <w:tab/>
          <w:delText>INVITES Governments to take account of the annexed Guidelines when developing, implementing and operating vessel traffic services;</w:delText>
        </w:r>
      </w:del>
    </w:p>
    <w:p w14:paraId="5F62969B" w14:textId="77777777" w:rsidR="00F727CC" w:rsidRPr="007E1E07" w:rsidDel="00657E15" w:rsidRDefault="00F727CC" w:rsidP="001C5A24">
      <w:pPr>
        <w:rPr>
          <w:del w:id="60" w:author="Paul Owen" w:date="2011-09-21T12:40:00Z"/>
        </w:rPr>
      </w:pPr>
    </w:p>
    <w:p w14:paraId="643894FE" w14:textId="77777777" w:rsidR="00F727CC" w:rsidRPr="007E1E07" w:rsidDel="00657E15" w:rsidRDefault="00F727CC" w:rsidP="001C5A24">
      <w:pPr>
        <w:rPr>
          <w:del w:id="61" w:author="Paul Owen" w:date="2011-09-21T12:40:00Z"/>
        </w:rPr>
      </w:pPr>
      <w:del w:id="62" w:author="Paul Owen" w:date="2011-09-21T12:40:00Z">
        <w:r w:rsidRPr="00D167E0" w:rsidDel="00657E15">
          <w:delText>3.</w:delText>
        </w:r>
        <w:r w:rsidRPr="00D167E0" w:rsidDel="00657E15">
          <w:tab/>
          <w:delText>RECOMMENDS Governments to encourage masters of ships navigating in areas for which vessel traffic services are provided to make use of such services;</w:delText>
        </w:r>
      </w:del>
    </w:p>
    <w:p w14:paraId="69B8C88F" w14:textId="77777777" w:rsidR="00F727CC" w:rsidRPr="007E1E07" w:rsidDel="00657E15" w:rsidRDefault="00F727CC" w:rsidP="001C5A24">
      <w:pPr>
        <w:rPr>
          <w:del w:id="63" w:author="Paul Owen" w:date="2011-09-21T12:40:00Z"/>
        </w:rPr>
      </w:pPr>
    </w:p>
    <w:p w14:paraId="70F3128D" w14:textId="77777777" w:rsidR="00F727CC" w:rsidRPr="007E1E07" w:rsidDel="00657E15" w:rsidRDefault="00F727CC" w:rsidP="001C5A24">
      <w:pPr>
        <w:rPr>
          <w:del w:id="64" w:author="Paul Owen" w:date="2011-09-21T12:40:00Z"/>
        </w:rPr>
      </w:pPr>
      <w:del w:id="65" w:author="Paul Owen" w:date="2011-09-21T12:40:00Z">
        <w:r w:rsidRPr="00D167E0" w:rsidDel="00657E15">
          <w:delText>4.</w:delText>
        </w:r>
        <w:r w:rsidRPr="00D167E0" w:rsidDel="00657E15">
          <w:tab/>
          <w:delText>REVOKES resolution A.578(14).</w:delText>
        </w:r>
      </w:del>
    </w:p>
    <w:p w14:paraId="381BAE0C" w14:textId="77777777" w:rsidR="00F727CC" w:rsidRPr="007E1E07" w:rsidRDefault="00F727CC" w:rsidP="001A6786">
      <w:pPr>
        <w:pStyle w:val="Heading6"/>
        <w:numPr>
          <w:ilvl w:val="0"/>
          <w:numId w:val="0"/>
        </w:numPr>
      </w:pPr>
    </w:p>
    <w:p w14:paraId="18F0E1E5" w14:textId="77777777" w:rsidR="00F727CC" w:rsidRDefault="00273574" w:rsidP="001A6786">
      <w:pPr>
        <w:pStyle w:val="Heading6"/>
        <w:numPr>
          <w:ilvl w:val="0"/>
          <w:numId w:val="0"/>
        </w:numPr>
      </w:pPr>
      <w:r w:rsidRPr="00273574">
        <w:rPr>
          <w:rPrChange w:id="66" w:author="Paul Owen" w:date="2011-09-21T12:39:00Z">
            <w:rPr>
              <w:highlight w:val="yellow"/>
            </w:rPr>
          </w:rPrChange>
        </w:rPr>
        <w:t>ANNEX 1</w:t>
      </w:r>
      <w:ins w:id="67" w:author="Paul Owen" w:date="2011-09-21T12:41:00Z">
        <w:r w:rsidR="00F727CC">
          <w:t>(to the Assembly Resolution)</w:t>
        </w:r>
      </w:ins>
      <w:r w:rsidRPr="00273574">
        <w:rPr>
          <w:rPrChange w:id="68" w:author="Paul Owen" w:date="2011-09-21T12:39:00Z">
            <w:rPr>
              <w:highlight w:val="yellow"/>
            </w:rPr>
          </w:rPrChange>
        </w:rPr>
        <w:t>:</w:t>
      </w:r>
      <w:r w:rsidRPr="00273574">
        <w:rPr>
          <w:rPrChange w:id="69" w:author="Paul Owen" w:date="2011-09-21T12:39:00Z">
            <w:rPr>
              <w:highlight w:val="yellow"/>
            </w:rPr>
          </w:rPrChange>
        </w:rPr>
        <w:tab/>
        <w:t>GUIDELINES AND CRITERIA FOR VTS</w:t>
      </w:r>
    </w:p>
    <w:p w14:paraId="6C16D85E" w14:textId="77777777" w:rsidR="00441FB1" w:rsidRPr="00441FB1" w:rsidRDefault="00441FB1" w:rsidP="00441FB1">
      <w:pPr>
        <w:pStyle w:val="BodyTextIndent2"/>
        <w:numPr>
          <w:ilvl w:val="0"/>
          <w:numId w:val="41"/>
        </w:numPr>
        <w:rPr>
          <w:highlight w:val="yellow"/>
          <w:lang w:val="de-DE" w:eastAsia="de-DE"/>
        </w:rPr>
      </w:pPr>
      <w:r w:rsidRPr="00441FB1">
        <w:rPr>
          <w:highlight w:val="yellow"/>
          <w:lang w:val="de-DE" w:eastAsia="de-DE"/>
        </w:rPr>
        <w:t>All highlighted areas to be checked with task #10.</w:t>
      </w:r>
    </w:p>
    <w:p w14:paraId="4377879B" w14:textId="77777777" w:rsidR="00F727CC" w:rsidRPr="007E1E07" w:rsidRDefault="00F727CC" w:rsidP="001C5A24">
      <w:pPr>
        <w:rPr>
          <w:b/>
        </w:rPr>
      </w:pPr>
    </w:p>
    <w:p w14:paraId="5B9A3014" w14:textId="77777777" w:rsidR="00F727CC" w:rsidRPr="007E1E07" w:rsidRDefault="00F727CC" w:rsidP="001C5A24">
      <w:pPr>
        <w:rPr>
          <w:b/>
        </w:rPr>
      </w:pPr>
      <w:r w:rsidRPr="007E1E07">
        <w:rPr>
          <w:b/>
        </w:rPr>
        <w:t>PREAMBLE</w:t>
      </w:r>
    </w:p>
    <w:p w14:paraId="45336940" w14:textId="77777777" w:rsidR="00F727CC" w:rsidRPr="007E1E07" w:rsidRDefault="00F727CC" w:rsidP="001C5A24"/>
    <w:p w14:paraId="60598AFF" w14:textId="77777777" w:rsidR="00F727CC" w:rsidRPr="007E1E07" w:rsidRDefault="00F727CC" w:rsidP="001C5A24">
      <w:pPr>
        <w:jc w:val="both"/>
      </w:pPr>
      <w:r w:rsidRPr="007E1E07">
        <w:t xml:space="preserve">1 </w:t>
      </w:r>
      <w:r w:rsidRPr="007E1E07">
        <w:tab/>
        <w:t xml:space="preserve">These Guidelines are associated with SOLAS </w:t>
      </w:r>
      <w:r>
        <w:t>Chapter V, R</w:t>
      </w:r>
      <w:r w:rsidRPr="007E1E07">
        <w:t xml:space="preserve">egulation </w:t>
      </w:r>
      <w:r>
        <w:t xml:space="preserve">12 (Vessel Traffic Services) </w:t>
      </w:r>
      <w:del w:id="70" w:author="Paul Owen" w:date="2011-09-21T12:40:00Z">
        <w:r w:rsidRPr="007E1E07" w:rsidDel="00657E15">
          <w:delText xml:space="preserve"> </w:delText>
        </w:r>
      </w:del>
      <w:r w:rsidRPr="007E1E07">
        <w:t>and describe the principles and general operational provisions for the operation of a vessel traffic service (VTS) and participating vessels.</w:t>
      </w:r>
    </w:p>
    <w:p w14:paraId="6636552A" w14:textId="77777777" w:rsidR="00F727CC" w:rsidRPr="007E1E07" w:rsidRDefault="00F727CC" w:rsidP="001C5A24">
      <w:pPr>
        <w:jc w:val="both"/>
      </w:pPr>
    </w:p>
    <w:p w14:paraId="4D6E281D" w14:textId="77777777" w:rsidR="00F727CC" w:rsidRPr="007E1E07" w:rsidRDefault="00F727CC" w:rsidP="001C5A24">
      <w:pPr>
        <w:jc w:val="both"/>
      </w:pPr>
      <w:r w:rsidRPr="007E1E07">
        <w:t xml:space="preserve">2 </w:t>
      </w:r>
      <w:r w:rsidRPr="007E1E07">
        <w:tab/>
        <w:t>Contracting Governments should take account of these Guidelines when planning, implementing and operating vessel traffic services.</w:t>
      </w:r>
    </w:p>
    <w:p w14:paraId="1605C40B" w14:textId="77777777" w:rsidR="00F727CC" w:rsidRPr="007E1E07" w:rsidRDefault="00F727CC" w:rsidP="001C5A24">
      <w:pPr>
        <w:jc w:val="both"/>
      </w:pPr>
    </w:p>
    <w:p w14:paraId="763E95DC" w14:textId="77777777" w:rsidR="00F727CC" w:rsidRPr="007E1E07" w:rsidRDefault="00F727CC" w:rsidP="001C5A24">
      <w:pPr>
        <w:jc w:val="both"/>
      </w:pPr>
      <w:r w:rsidRPr="007E1E07">
        <w:t xml:space="preserve">3 </w:t>
      </w:r>
      <w:r w:rsidRPr="007E1E07">
        <w:tab/>
        <w:t xml:space="preserve">These Guidelines should be used in conjunction with the applicable Guidelines and Criteria for Ship Reporting Systems, resolution MSC.43(64) </w:t>
      </w:r>
      <w:ins w:id="71" w:author="Paul Owen" w:date="2011-09-21T10:18:00Z">
        <w:r w:rsidRPr="00F96BF0">
          <w:t>as amended by resolutions MSC.111(73) and MSC.189(79)</w:t>
        </w:r>
      </w:ins>
      <w:ins w:id="72" w:author="Paul Owen" w:date="2011-09-21T10:19:00Z">
        <w:r>
          <w:t xml:space="preserve"> </w:t>
        </w:r>
      </w:ins>
      <w:r w:rsidRPr="007E1E07">
        <w:t>and the IALA VTS Manual.</w:t>
      </w:r>
    </w:p>
    <w:p w14:paraId="5A081E25" w14:textId="77777777" w:rsidR="00F727CC" w:rsidRPr="007E1E07" w:rsidRDefault="00F727CC" w:rsidP="001C5A24"/>
    <w:p w14:paraId="047949C9" w14:textId="77777777" w:rsidR="00F727CC" w:rsidRPr="00E93717" w:rsidRDefault="00F727CC" w:rsidP="00E93717">
      <w:pPr>
        <w:pStyle w:val="ListParagraph"/>
        <w:numPr>
          <w:ilvl w:val="0"/>
          <w:numId w:val="36"/>
        </w:numPr>
        <w:rPr>
          <w:b/>
        </w:rPr>
      </w:pPr>
      <w:r w:rsidRPr="00E93717">
        <w:rPr>
          <w:b/>
        </w:rPr>
        <w:t>DEFINITIONS AND CLARIFICATIONS</w:t>
      </w:r>
    </w:p>
    <w:p w14:paraId="3C105D6A" w14:textId="77777777" w:rsidR="00F727CC" w:rsidRPr="007E1E07" w:rsidRDefault="00F727CC" w:rsidP="001C5A24"/>
    <w:p w14:paraId="5ADC8A97" w14:textId="77777777" w:rsidR="00F727CC" w:rsidRPr="007E1E07" w:rsidRDefault="00F727CC" w:rsidP="007C59A3">
      <w:pPr>
        <w:numPr>
          <w:ilvl w:val="1"/>
          <w:numId w:val="36"/>
        </w:numPr>
      </w:pPr>
      <w:r w:rsidRPr="00D167E0">
        <w:t>The following terms are used in connection with vessel traffic services:</w:t>
      </w:r>
    </w:p>
    <w:p w14:paraId="59BDAFF3" w14:textId="77777777" w:rsidR="00F727CC" w:rsidRPr="007E1E07" w:rsidRDefault="00F727CC" w:rsidP="001C5A24"/>
    <w:p w14:paraId="5D13E919" w14:textId="77777777" w:rsidR="00F727CC" w:rsidRPr="007E1E07" w:rsidRDefault="00F727CC" w:rsidP="001C5A24">
      <w:pPr>
        <w:spacing w:after="120"/>
        <w:ind w:left="748" w:hanging="748"/>
      </w:pPr>
      <w:r w:rsidRPr="00D167E0">
        <w:t xml:space="preserve"> .1</w:t>
      </w:r>
      <w:r w:rsidRPr="00D167E0">
        <w:tab/>
        <w:t xml:space="preserve">Vessel </w:t>
      </w:r>
      <w:ins w:id="73" w:author="Aust VTSWG" w:date="2011-12-20T15:59:00Z">
        <w:r>
          <w:t>T</w:t>
        </w:r>
      </w:ins>
      <w:del w:id="74" w:author="Aust VTSWG" w:date="2011-12-20T15:59:00Z">
        <w:r w:rsidRPr="00D167E0" w:rsidDel="00E437AF">
          <w:delText>t</w:delText>
        </w:r>
      </w:del>
      <w:r w:rsidRPr="00D167E0">
        <w:t>raffic</w:t>
      </w:r>
      <w:r w:rsidR="001A6786">
        <w:t xml:space="preserve"> </w:t>
      </w:r>
      <w:ins w:id="75" w:author="Aust VTSWG" w:date="2011-12-20T15:59:00Z">
        <w:r>
          <w:t>S</w:t>
        </w:r>
      </w:ins>
      <w:del w:id="76" w:author="Aust VTSWG" w:date="2011-12-20T15:59:00Z">
        <w:r w:rsidRPr="00D167E0" w:rsidDel="00E437AF">
          <w:delText>s</w:delText>
        </w:r>
      </w:del>
      <w:r w:rsidRPr="00D167E0">
        <w:t xml:space="preserve">ervice (VTS) - a service implemented by a </w:t>
      </w:r>
      <w:del w:id="77" w:author="Aust VTSWG" w:date="2011-12-20T15:59:00Z">
        <w:r w:rsidRPr="00D167E0" w:rsidDel="00E437AF">
          <w:delText>c</w:delText>
        </w:r>
      </w:del>
      <w:ins w:id="78" w:author="Aust VTSWG" w:date="2011-12-20T15:59:00Z">
        <w:r>
          <w:t>C</w:t>
        </w:r>
      </w:ins>
      <w:r w:rsidRPr="00D167E0">
        <w:t xml:space="preserve">ompetent </w:t>
      </w:r>
      <w:ins w:id="79" w:author="Aust VTSWG" w:date="2011-12-20T15:59:00Z">
        <w:r>
          <w:t>A</w:t>
        </w:r>
      </w:ins>
      <w:del w:id="80" w:author="Aust VTSWG" w:date="2011-12-20T15:59:00Z">
        <w:r w:rsidRPr="00D167E0" w:rsidDel="00E437AF">
          <w:delText>a</w:delText>
        </w:r>
      </w:del>
      <w:r w:rsidRPr="00D167E0">
        <w:t xml:space="preserve">uthority, designed to improve the safety and efficiency of vessel traffic and to protect the </w:t>
      </w:r>
      <w:ins w:id="81" w:author="Paul Owen" w:date="2011-09-21T10:19:00Z">
        <w:r>
          <w:t xml:space="preserve">marine </w:t>
        </w:r>
      </w:ins>
      <w:r w:rsidRPr="00D167E0">
        <w:t>environment. The service should have the capability to interact with the traffic and to respond to traffic situations developing in the VTS area.</w:t>
      </w:r>
    </w:p>
    <w:p w14:paraId="5FE24C88" w14:textId="77777777" w:rsidR="00F727CC" w:rsidRPr="007E1E07" w:rsidRDefault="00F727CC" w:rsidP="001C5A24">
      <w:pPr>
        <w:spacing w:after="120"/>
        <w:ind w:left="748" w:hanging="748"/>
      </w:pPr>
      <w:r w:rsidRPr="00D167E0">
        <w:t xml:space="preserve"> .2</w:t>
      </w:r>
      <w:r w:rsidRPr="00D167E0">
        <w:tab/>
        <w:t xml:space="preserve">Competent </w:t>
      </w:r>
      <w:ins w:id="82" w:author="Aust VTSWG" w:date="2011-12-19T16:59:00Z">
        <w:r>
          <w:t>A</w:t>
        </w:r>
      </w:ins>
      <w:del w:id="83" w:author="Aust VTSWG" w:date="2011-12-19T16:59:00Z">
        <w:r w:rsidRPr="00D167E0" w:rsidDel="002444DF">
          <w:delText>a</w:delText>
        </w:r>
      </w:del>
      <w:r w:rsidRPr="00D167E0">
        <w:t xml:space="preserve">uthority - the </w:t>
      </w:r>
      <w:ins w:id="84" w:author="Aust VTSWG" w:date="2011-12-19T16:59:00Z">
        <w:r>
          <w:t>A</w:t>
        </w:r>
      </w:ins>
      <w:del w:id="85" w:author="Aust VTSWG" w:date="2011-12-19T16:59:00Z">
        <w:r w:rsidRPr="00D167E0" w:rsidDel="002444DF">
          <w:delText>a</w:delText>
        </w:r>
      </w:del>
      <w:r w:rsidRPr="00D167E0">
        <w:t xml:space="preserve">uthority made responsible, in whole or in part, by the Government for </w:t>
      </w:r>
      <w:ins w:id="86" w:author="Aust VTSWG" w:date="2011-12-19T16:59:00Z">
        <w:r>
          <w:t xml:space="preserve">maritime </w:t>
        </w:r>
      </w:ins>
      <w:r w:rsidRPr="00D167E0">
        <w:t xml:space="preserve">safety, including </w:t>
      </w:r>
      <w:ins w:id="87" w:author="Paul Owen" w:date="2011-09-21T10:20:00Z">
        <w:r>
          <w:t xml:space="preserve">protection of the marine </w:t>
        </w:r>
      </w:ins>
      <w:r w:rsidRPr="00D167E0">
        <w:t>environment</w:t>
      </w:r>
      <w:del w:id="88" w:author="Paul Owen" w:date="2011-09-21T12:48:00Z">
        <w:r w:rsidRPr="00D167E0" w:rsidDel="00661CC8">
          <w:delText>al</w:delText>
        </w:r>
      </w:del>
      <w:del w:id="89" w:author="Paul Owen" w:date="2011-09-21T10:20:00Z">
        <w:r w:rsidRPr="00D167E0" w:rsidDel="008966B0">
          <w:delText xml:space="preserve"> safety</w:delText>
        </w:r>
      </w:del>
      <w:r w:rsidRPr="00D167E0">
        <w:t xml:space="preserve">, </w:t>
      </w:r>
      <w:r w:rsidRPr="00D51CA8">
        <w:t>and efficiency of vessel traffic</w:t>
      </w:r>
      <w:del w:id="90" w:author="Paul Owen" w:date="2011-09-21T10:20:00Z">
        <w:r w:rsidRPr="00D167E0" w:rsidDel="008966B0">
          <w:delText xml:space="preserve"> and the protection of the environment</w:delText>
        </w:r>
      </w:del>
      <w:r w:rsidRPr="00D167E0">
        <w:t>.</w:t>
      </w:r>
    </w:p>
    <w:p w14:paraId="079EDF31" w14:textId="77777777" w:rsidR="00F727CC" w:rsidRPr="007E1E07" w:rsidRDefault="00F727CC" w:rsidP="001C5A24">
      <w:pPr>
        <w:spacing w:after="120"/>
        <w:ind w:left="748" w:hanging="748"/>
      </w:pPr>
      <w:r w:rsidRPr="00D167E0">
        <w:t xml:space="preserve"> .3</w:t>
      </w:r>
      <w:r w:rsidRPr="00D167E0">
        <w:tab/>
        <w:t xml:space="preserve">VTS </w:t>
      </w:r>
      <w:ins w:id="91" w:author="Aust VTSWG" w:date="2011-12-19T17:01:00Z">
        <w:r>
          <w:t>A</w:t>
        </w:r>
      </w:ins>
      <w:del w:id="92" w:author="Aust VTSWG" w:date="2011-12-19T17:01:00Z">
        <w:r w:rsidRPr="00D167E0" w:rsidDel="002444DF">
          <w:delText>a</w:delText>
        </w:r>
      </w:del>
      <w:r w:rsidRPr="00D167E0">
        <w:t xml:space="preserve">uthority - the </w:t>
      </w:r>
      <w:ins w:id="93" w:author="Aust VTSWG" w:date="2011-12-19T17:01:00Z">
        <w:r>
          <w:t>A</w:t>
        </w:r>
      </w:ins>
      <w:del w:id="94" w:author="Aust VTSWG" w:date="2011-12-19T17:01:00Z">
        <w:r w:rsidRPr="00D167E0" w:rsidDel="002444DF">
          <w:delText>a</w:delText>
        </w:r>
      </w:del>
      <w:r w:rsidRPr="00D167E0">
        <w:t>uthority with responsibility for the management, operation and co-ordination of the VTS</w:t>
      </w:r>
      <w:ins w:id="95" w:author="Aust VTSWG" w:date="2011-12-20T15:59:00Z">
        <w:r>
          <w:t xml:space="preserve"> and its</w:t>
        </w:r>
      </w:ins>
      <w:del w:id="96" w:author="Aust VTSWG" w:date="2011-12-20T15:59:00Z">
        <w:r w:rsidRPr="00D167E0" w:rsidDel="00E437AF">
          <w:delText>,</w:delText>
        </w:r>
      </w:del>
      <w:r w:rsidRPr="00D167E0">
        <w:t xml:space="preserve"> interaction with participating vessels and the safe and effective provision of the </w:t>
      </w:r>
      <w:ins w:id="97" w:author="Paul Owen" w:date="2011-09-21T10:20:00Z">
        <w:r>
          <w:t>VTS</w:t>
        </w:r>
      </w:ins>
      <w:del w:id="98" w:author="Paul Owen" w:date="2011-09-21T10:22:00Z">
        <w:r w:rsidRPr="00D167E0" w:rsidDel="008966B0">
          <w:delText>service</w:delText>
        </w:r>
      </w:del>
      <w:r w:rsidRPr="00D167E0">
        <w:t>.</w:t>
      </w:r>
    </w:p>
    <w:p w14:paraId="74E50FD9" w14:textId="77777777" w:rsidR="00F727CC" w:rsidRPr="007E1E07" w:rsidRDefault="00F727CC" w:rsidP="001C5A24">
      <w:pPr>
        <w:spacing w:after="120"/>
        <w:ind w:left="748" w:hanging="748"/>
      </w:pPr>
      <w:r w:rsidRPr="00D167E0">
        <w:t xml:space="preserve"> .4</w:t>
      </w:r>
      <w:r w:rsidRPr="00D167E0">
        <w:tab/>
        <w:t>VTS area - the delineated, formally declared service area of the VTS. A VTS area may be subdivided in sub-areas or sectors.</w:t>
      </w:r>
    </w:p>
    <w:p w14:paraId="129DE8C1" w14:textId="77777777" w:rsidR="00F727CC" w:rsidRPr="007E1E07" w:rsidRDefault="00F727CC" w:rsidP="001C5A24">
      <w:pPr>
        <w:spacing w:after="120"/>
        <w:ind w:left="748" w:hanging="748"/>
      </w:pPr>
      <w:r w:rsidRPr="00D167E0">
        <w:t xml:space="preserve"> .5</w:t>
      </w:r>
      <w:r w:rsidRPr="00D167E0">
        <w:tab/>
        <w:t xml:space="preserve">VTS centre - the </w:t>
      </w:r>
      <w:del w:id="99" w:author="Aust VTSWG" w:date="2011-12-19T17:03:00Z">
        <w:r w:rsidRPr="002444DF" w:rsidDel="002444DF">
          <w:delText>centre</w:delText>
        </w:r>
      </w:del>
      <w:ins w:id="100" w:author="Aust VTSWG" w:date="2011-12-19T17:03:00Z">
        <w:r>
          <w:t>location</w:t>
        </w:r>
      </w:ins>
      <w:r w:rsidRPr="002444DF">
        <w:t xml:space="preserve"> </w:t>
      </w:r>
      <w:r w:rsidRPr="00D167E0">
        <w:t xml:space="preserve">from which the VTS is operated. Each sub-area of the VTS may have its own </w:t>
      </w:r>
      <w:del w:id="101" w:author="Aust VTSWG" w:date="2011-12-19T17:04:00Z">
        <w:r w:rsidRPr="002444DF" w:rsidDel="002444DF">
          <w:delText>sub-centre</w:delText>
        </w:r>
      </w:del>
      <w:ins w:id="102" w:author="Aust VTSWG" w:date="2011-12-19T17:04:00Z">
        <w:r w:rsidRPr="002444DF">
          <w:t xml:space="preserve">separate </w:t>
        </w:r>
      </w:ins>
      <w:ins w:id="103" w:author="Aust VTSWG" w:date="2012-02-07T15:29:00Z">
        <w:r>
          <w:t>centre</w:t>
        </w:r>
      </w:ins>
      <w:r w:rsidRPr="002444DF">
        <w:t>.</w:t>
      </w:r>
    </w:p>
    <w:p w14:paraId="4EF6DD66" w14:textId="77777777" w:rsidR="00F727CC" w:rsidRPr="007E1E07" w:rsidRDefault="00F727CC" w:rsidP="001C5A24">
      <w:pPr>
        <w:spacing w:after="120"/>
        <w:ind w:left="748" w:hanging="748"/>
      </w:pPr>
      <w:r w:rsidRPr="00D167E0">
        <w:t xml:space="preserve"> .6</w:t>
      </w:r>
      <w:r w:rsidRPr="00D167E0">
        <w:tab/>
        <w:t>VTS operator</w:t>
      </w:r>
      <w:ins w:id="104" w:author="Paul Owen" w:date="2011-09-21T10:22:00Z">
        <w:r>
          <w:t xml:space="preserve"> (VTSO)</w:t>
        </w:r>
      </w:ins>
      <w:r w:rsidRPr="00D167E0">
        <w:t xml:space="preserve"> - an appropriately qualified person </w:t>
      </w:r>
      <w:ins w:id="105" w:author="Paul Owen" w:date="2011-09-21T10:23:00Z">
        <w:r w:rsidRPr="00F96BF0">
          <w:rPr>
            <w:color w:val="000000"/>
            <w:sz w:val="23"/>
            <w:szCs w:val="23"/>
          </w:rPr>
          <w:t xml:space="preserve">carrying out VTS operations on behalf of a VTS </w:t>
        </w:r>
      </w:ins>
      <w:ins w:id="106" w:author="Aust VTSWG" w:date="2011-12-19T17:05:00Z">
        <w:r>
          <w:rPr>
            <w:color w:val="000000"/>
            <w:sz w:val="23"/>
            <w:szCs w:val="23"/>
          </w:rPr>
          <w:t>A</w:t>
        </w:r>
      </w:ins>
      <w:ins w:id="107" w:author="Paul Owen" w:date="2011-09-21T10:23:00Z">
        <w:del w:id="108" w:author="Aust VTSWG" w:date="2011-12-19T17:05:00Z">
          <w:r w:rsidDel="002444DF">
            <w:rPr>
              <w:color w:val="000000"/>
              <w:sz w:val="23"/>
              <w:szCs w:val="23"/>
            </w:rPr>
            <w:delText>a</w:delText>
          </w:r>
        </w:del>
        <w:r>
          <w:rPr>
            <w:color w:val="000000"/>
            <w:sz w:val="23"/>
            <w:szCs w:val="23"/>
          </w:rPr>
          <w:t>uthority</w:t>
        </w:r>
      </w:ins>
      <w:del w:id="109" w:author="Paul Owen" w:date="2011-09-21T10:23:00Z">
        <w:r w:rsidRPr="00D167E0" w:rsidDel="008966B0">
          <w:delText>performing one or more tasks contributing to the services of the VTS</w:delText>
        </w:r>
      </w:del>
      <w:r w:rsidRPr="00D167E0">
        <w:t>.</w:t>
      </w:r>
    </w:p>
    <w:p w14:paraId="6F986F1D" w14:textId="77777777" w:rsidR="00F727CC" w:rsidRPr="007E1E07" w:rsidRDefault="00F727CC" w:rsidP="001C5A24">
      <w:pPr>
        <w:spacing w:after="120"/>
        <w:ind w:left="748" w:hanging="748"/>
      </w:pPr>
      <w:r w:rsidRPr="00D167E0">
        <w:t xml:space="preserve"> .7</w:t>
      </w:r>
      <w:r w:rsidRPr="00D167E0">
        <w:tab/>
        <w:t xml:space="preserve">VTS </w:t>
      </w:r>
      <w:ins w:id="110" w:author="Aust VTSWG" w:date="2011-12-19T17:05:00Z">
        <w:r>
          <w:t>S</w:t>
        </w:r>
      </w:ins>
      <w:del w:id="111" w:author="Aust VTSWG" w:date="2011-12-19T17:05:00Z">
        <w:r w:rsidRPr="00D167E0" w:rsidDel="002444DF">
          <w:delText>s</w:delText>
        </w:r>
      </w:del>
      <w:r w:rsidRPr="00D167E0">
        <w:t xml:space="preserve">ailing </w:t>
      </w:r>
      <w:ins w:id="112" w:author="Aust VTSWG" w:date="2011-12-19T17:05:00Z">
        <w:r>
          <w:t>P</w:t>
        </w:r>
      </w:ins>
      <w:del w:id="113" w:author="Aust VTSWG" w:date="2011-12-19T17:05:00Z">
        <w:r w:rsidRPr="00D167E0" w:rsidDel="002444DF">
          <w:delText>p</w:delText>
        </w:r>
      </w:del>
      <w:r w:rsidRPr="00D167E0">
        <w:t xml:space="preserve">lan - a </w:t>
      </w:r>
      <w:ins w:id="114" w:author="Aust VTSWG" w:date="2011-12-19T17:05:00Z">
        <w:r>
          <w:t>P</w:t>
        </w:r>
      </w:ins>
      <w:del w:id="115" w:author="Aust VTSWG" w:date="2011-12-19T17:05:00Z">
        <w:r w:rsidRPr="00D167E0" w:rsidDel="002444DF">
          <w:delText>p</w:delText>
        </w:r>
      </w:del>
      <w:r w:rsidRPr="00D167E0">
        <w:t xml:space="preserve">lan </w:t>
      </w:r>
      <w:del w:id="116" w:author="Paul Owen" w:date="2011-09-21T10:24:00Z">
        <w:r w:rsidRPr="00D167E0" w:rsidDel="008966B0">
          <w:delText xml:space="preserve">which </w:delText>
        </w:r>
      </w:del>
      <w:ins w:id="117" w:author="Paul Owen" w:date="2011-09-21T10:24:00Z">
        <w:r>
          <w:t>that</w:t>
        </w:r>
        <w:r w:rsidRPr="00D167E0">
          <w:t xml:space="preserve"> </w:t>
        </w:r>
      </w:ins>
      <w:r w:rsidRPr="00D167E0">
        <w:t xml:space="preserve">is mutually agreed between </w:t>
      </w:r>
      <w:del w:id="118" w:author="Paul Owen" w:date="2011-09-21T10:24:00Z">
        <w:r w:rsidRPr="00D167E0" w:rsidDel="008966B0">
          <w:delText xml:space="preserve">a </w:delText>
        </w:r>
      </w:del>
      <w:ins w:id="119" w:author="Paul Owen" w:date="2011-09-21T10:24:00Z">
        <w:r>
          <w:t>the</w:t>
        </w:r>
        <w:r w:rsidRPr="00D167E0">
          <w:t xml:space="preserve"> </w:t>
        </w:r>
      </w:ins>
      <w:r w:rsidRPr="00D167E0">
        <w:t xml:space="preserve">VTS </w:t>
      </w:r>
      <w:del w:id="120" w:author="Paul Owen" w:date="2011-09-21T10:24:00Z">
        <w:r w:rsidRPr="00D167E0" w:rsidDel="008966B0">
          <w:delText xml:space="preserve">Authority </w:delText>
        </w:r>
      </w:del>
      <w:r w:rsidRPr="00D167E0">
        <w:t>and the master of a vessel concerning the movement of the vessel in a VTS area.</w:t>
      </w:r>
    </w:p>
    <w:p w14:paraId="45EB9C4D" w14:textId="77777777" w:rsidR="00F727CC" w:rsidRPr="007E1E07" w:rsidRDefault="00F727CC" w:rsidP="001A6786">
      <w:pPr>
        <w:spacing w:after="120"/>
        <w:ind w:left="720" w:hanging="720"/>
      </w:pPr>
      <w:r w:rsidRPr="00D167E0">
        <w:lastRenderedPageBreak/>
        <w:t xml:space="preserve"> .8</w:t>
      </w:r>
      <w:r w:rsidRPr="00D167E0">
        <w:tab/>
        <w:t>VTS traffic image - the surface picture of vessels and their movements in a VTS area.</w:t>
      </w:r>
    </w:p>
    <w:p w14:paraId="7AD81E0B" w14:textId="77777777" w:rsidR="00F727CC" w:rsidRPr="007E1E07" w:rsidRDefault="00F727CC" w:rsidP="001C5A24">
      <w:pPr>
        <w:spacing w:after="120"/>
        <w:ind w:left="748" w:hanging="748"/>
      </w:pPr>
      <w:r w:rsidRPr="00D167E0">
        <w:t xml:space="preserve"> .9</w:t>
      </w:r>
      <w:r w:rsidRPr="00D167E0">
        <w:tab/>
      </w:r>
      <w:ins w:id="121" w:author="Aust VTSWG" w:date="2012-02-07T15:30:00Z">
        <w:r w:rsidRPr="00441FB1">
          <w:rPr>
            <w:highlight w:val="yellow"/>
          </w:rPr>
          <w:t>Types</w:t>
        </w:r>
      </w:ins>
      <w:ins w:id="122" w:author="Aust VTSWG" w:date="2011-12-19T17:06:00Z">
        <w:r w:rsidRPr="00441FB1">
          <w:rPr>
            <w:highlight w:val="yellow"/>
          </w:rPr>
          <w:t xml:space="preserve"> of </w:t>
        </w:r>
      </w:ins>
      <w:r w:rsidRPr="00441FB1">
        <w:rPr>
          <w:highlight w:val="yellow"/>
        </w:rPr>
        <w:t xml:space="preserve">VTS services - VTS should </w:t>
      </w:r>
      <w:ins w:id="123" w:author="Paul Owen" w:date="2011-09-21T10:24:00Z">
        <w:r w:rsidRPr="00441FB1">
          <w:rPr>
            <w:highlight w:val="yellow"/>
          </w:rPr>
          <w:t xml:space="preserve">at least </w:t>
        </w:r>
      </w:ins>
      <w:r w:rsidRPr="00441FB1">
        <w:rPr>
          <w:highlight w:val="yellow"/>
        </w:rPr>
        <w:t>comprise</w:t>
      </w:r>
      <w:del w:id="124" w:author="Paul Owen" w:date="2011-09-21T10:25:00Z">
        <w:r w:rsidRPr="00441FB1" w:rsidDel="008966B0">
          <w:rPr>
            <w:highlight w:val="yellow"/>
          </w:rPr>
          <w:delText xml:space="preserve"> at least</w:delText>
        </w:r>
      </w:del>
      <w:r w:rsidRPr="00441FB1">
        <w:rPr>
          <w:highlight w:val="yellow"/>
        </w:rPr>
        <w:t xml:space="preserve"> an </w:t>
      </w:r>
      <w:ins w:id="125" w:author="Aust VTSWG" w:date="2011-12-19T17:06:00Z">
        <w:r w:rsidRPr="00441FB1">
          <w:rPr>
            <w:highlight w:val="yellow"/>
          </w:rPr>
          <w:t>I</w:t>
        </w:r>
      </w:ins>
      <w:del w:id="126" w:author="Aust VTSWG" w:date="2011-12-19T17:06:00Z">
        <w:r w:rsidRPr="00441FB1" w:rsidDel="002444DF">
          <w:rPr>
            <w:highlight w:val="yellow"/>
          </w:rPr>
          <w:delText>i</w:delText>
        </w:r>
      </w:del>
      <w:r w:rsidRPr="00441FB1">
        <w:rPr>
          <w:highlight w:val="yellow"/>
        </w:rPr>
        <w:t xml:space="preserve">nformation </w:t>
      </w:r>
      <w:ins w:id="127" w:author="Aust VTSWG" w:date="2011-12-19T17:06:00Z">
        <w:r w:rsidRPr="00441FB1">
          <w:rPr>
            <w:highlight w:val="yellow"/>
          </w:rPr>
          <w:t>S</w:t>
        </w:r>
      </w:ins>
      <w:del w:id="128" w:author="Aust VTSWG" w:date="2011-12-19T17:06:00Z">
        <w:r w:rsidRPr="00441FB1" w:rsidDel="002444DF">
          <w:rPr>
            <w:highlight w:val="yellow"/>
          </w:rPr>
          <w:delText>s</w:delText>
        </w:r>
      </w:del>
      <w:r w:rsidRPr="00441FB1">
        <w:rPr>
          <w:highlight w:val="yellow"/>
        </w:rPr>
        <w:t xml:space="preserve">ervice and may also include </w:t>
      </w:r>
      <w:del w:id="129" w:author="Aust VTSWG" w:date="2011-12-19T17:07:00Z">
        <w:r w:rsidRPr="00441FB1" w:rsidDel="002444DF">
          <w:rPr>
            <w:highlight w:val="yellow"/>
          </w:rPr>
          <w:delText xml:space="preserve">others, such as </w:delText>
        </w:r>
      </w:del>
      <w:ins w:id="130" w:author="Paul Owen" w:date="2011-09-21T10:25:00Z">
        <w:r w:rsidRPr="00441FB1">
          <w:rPr>
            <w:highlight w:val="yellow"/>
          </w:rPr>
          <w:t xml:space="preserve">a </w:t>
        </w:r>
      </w:ins>
      <w:ins w:id="131" w:author="Aust VTSWG" w:date="2011-12-19T17:06:00Z">
        <w:r w:rsidRPr="00441FB1">
          <w:rPr>
            <w:highlight w:val="yellow"/>
          </w:rPr>
          <w:t>T</w:t>
        </w:r>
      </w:ins>
      <w:ins w:id="132" w:author="Paul Owen" w:date="2011-09-21T10:25:00Z">
        <w:del w:id="133" w:author="Aust VTSWG" w:date="2011-12-19T17:06:00Z">
          <w:r w:rsidR="00273574" w:rsidRPr="00273574">
            <w:rPr>
              <w:highlight w:val="yellow"/>
              <w:rPrChange w:id="134" w:author="Paul Owen" w:date="2011-09-21T10:25:00Z">
                <w:rPr>
                  <w:i/>
                </w:rPr>
              </w:rPrChange>
            </w:rPr>
            <w:delText>t</w:delText>
          </w:r>
        </w:del>
        <w:r w:rsidR="00273574" w:rsidRPr="00273574">
          <w:rPr>
            <w:highlight w:val="yellow"/>
            <w:rPrChange w:id="135" w:author="Paul Owen" w:date="2011-09-21T10:25:00Z">
              <w:rPr>
                <w:i/>
              </w:rPr>
            </w:rPrChange>
          </w:rPr>
          <w:t xml:space="preserve">raffic </w:t>
        </w:r>
      </w:ins>
      <w:ins w:id="136" w:author="Aust VTSWG" w:date="2011-12-19T17:06:00Z">
        <w:r w:rsidRPr="00441FB1">
          <w:rPr>
            <w:highlight w:val="yellow"/>
          </w:rPr>
          <w:t>O</w:t>
        </w:r>
      </w:ins>
      <w:ins w:id="137" w:author="Paul Owen" w:date="2011-09-21T10:25:00Z">
        <w:del w:id="138" w:author="Aust VTSWG" w:date="2011-12-19T17:06:00Z">
          <w:r w:rsidR="00273574" w:rsidRPr="00273574">
            <w:rPr>
              <w:highlight w:val="yellow"/>
              <w:rPrChange w:id="139" w:author="Paul Owen" w:date="2011-09-21T10:25:00Z">
                <w:rPr>
                  <w:i/>
                </w:rPr>
              </w:rPrChange>
            </w:rPr>
            <w:delText>o</w:delText>
          </w:r>
        </w:del>
        <w:r w:rsidR="00273574" w:rsidRPr="00273574">
          <w:rPr>
            <w:highlight w:val="yellow"/>
            <w:rPrChange w:id="140" w:author="Paul Owen" w:date="2011-09-21T10:25:00Z">
              <w:rPr>
                <w:i/>
              </w:rPr>
            </w:rPrChange>
          </w:rPr>
          <w:t xml:space="preserve">rganization </w:t>
        </w:r>
      </w:ins>
      <w:ins w:id="141" w:author="Aust VTSWG" w:date="2011-12-19T17:06:00Z">
        <w:r w:rsidRPr="00441FB1">
          <w:rPr>
            <w:highlight w:val="yellow"/>
          </w:rPr>
          <w:t>S</w:t>
        </w:r>
      </w:ins>
      <w:ins w:id="142" w:author="Paul Owen" w:date="2011-09-21T10:25:00Z">
        <w:del w:id="143" w:author="Aust VTSWG" w:date="2011-12-19T17:06:00Z">
          <w:r w:rsidR="00273574" w:rsidRPr="00273574">
            <w:rPr>
              <w:highlight w:val="yellow"/>
              <w:rPrChange w:id="144" w:author="Paul Owen" w:date="2011-09-21T10:25:00Z">
                <w:rPr>
                  <w:i/>
                </w:rPr>
              </w:rPrChange>
            </w:rPr>
            <w:delText>s</w:delText>
          </w:r>
        </w:del>
        <w:r w:rsidR="00273574" w:rsidRPr="00273574">
          <w:rPr>
            <w:highlight w:val="yellow"/>
            <w:rPrChange w:id="145" w:author="Paul Owen" w:date="2011-09-21T10:25:00Z">
              <w:rPr>
                <w:i/>
              </w:rPr>
            </w:rPrChange>
          </w:rPr>
          <w:t xml:space="preserve">ervice </w:t>
        </w:r>
      </w:ins>
      <w:ins w:id="146" w:author="Aust VTSWG" w:date="2012-02-07T15:30:00Z">
        <w:r w:rsidRPr="00441FB1">
          <w:rPr>
            <w:highlight w:val="yellow"/>
          </w:rPr>
          <w:t>and/</w:t>
        </w:r>
      </w:ins>
      <w:ins w:id="147" w:author="Paul Owen" w:date="2011-09-21T10:25:00Z">
        <w:r w:rsidRPr="00441FB1">
          <w:rPr>
            <w:highlight w:val="yellow"/>
          </w:rPr>
          <w:t xml:space="preserve">or </w:t>
        </w:r>
        <w:r w:rsidR="00273574" w:rsidRPr="00273574">
          <w:rPr>
            <w:highlight w:val="yellow"/>
            <w:rPrChange w:id="148" w:author="Paul Owen" w:date="2011-09-21T10:25:00Z">
              <w:rPr>
                <w:i/>
              </w:rPr>
            </w:rPrChange>
          </w:rPr>
          <w:t xml:space="preserve">a </w:t>
        </w:r>
        <w:del w:id="149" w:author="Aust VTSWG" w:date="2011-12-19T17:06:00Z">
          <w:r w:rsidR="00273574" w:rsidRPr="00273574">
            <w:rPr>
              <w:highlight w:val="yellow"/>
              <w:rPrChange w:id="150" w:author="Paul Owen" w:date="2011-09-21T10:25:00Z">
                <w:rPr>
                  <w:i/>
                </w:rPr>
              </w:rPrChange>
            </w:rPr>
            <w:delText>n</w:delText>
          </w:r>
        </w:del>
      </w:ins>
      <w:ins w:id="151" w:author="Aust VTSWG" w:date="2011-12-19T17:06:00Z">
        <w:r w:rsidRPr="00441FB1">
          <w:rPr>
            <w:highlight w:val="yellow"/>
          </w:rPr>
          <w:t>N</w:t>
        </w:r>
      </w:ins>
      <w:ins w:id="152" w:author="Paul Owen" w:date="2011-09-21T10:25:00Z">
        <w:r w:rsidR="00273574" w:rsidRPr="00273574">
          <w:rPr>
            <w:highlight w:val="yellow"/>
            <w:rPrChange w:id="153" w:author="Paul Owen" w:date="2011-09-21T10:25:00Z">
              <w:rPr>
                <w:i/>
              </w:rPr>
            </w:rPrChange>
          </w:rPr>
          <w:t xml:space="preserve">avigational </w:t>
        </w:r>
      </w:ins>
      <w:ins w:id="154" w:author="Aust VTSWG" w:date="2011-12-19T17:07:00Z">
        <w:r w:rsidRPr="00441FB1">
          <w:rPr>
            <w:highlight w:val="yellow"/>
          </w:rPr>
          <w:t>A</w:t>
        </w:r>
      </w:ins>
      <w:ins w:id="155" w:author="Paul Owen" w:date="2011-09-21T10:25:00Z">
        <w:del w:id="156" w:author="Aust VTSWG" w:date="2011-12-19T17:07:00Z">
          <w:r w:rsidR="00273574" w:rsidRPr="00273574">
            <w:rPr>
              <w:highlight w:val="yellow"/>
              <w:rPrChange w:id="157" w:author="Paul Owen" w:date="2011-09-21T10:25:00Z">
                <w:rPr>
                  <w:i/>
                </w:rPr>
              </w:rPrChange>
            </w:rPr>
            <w:delText>a</w:delText>
          </w:r>
        </w:del>
        <w:r w:rsidR="00273574" w:rsidRPr="00273574">
          <w:rPr>
            <w:highlight w:val="yellow"/>
            <w:rPrChange w:id="158" w:author="Paul Owen" w:date="2011-09-21T10:25:00Z">
              <w:rPr>
                <w:i/>
              </w:rPr>
            </w:rPrChange>
          </w:rPr>
          <w:t xml:space="preserve">ssistance </w:t>
        </w:r>
      </w:ins>
      <w:ins w:id="159" w:author="Aust VTSWG" w:date="2011-12-19T17:07:00Z">
        <w:r w:rsidRPr="00441FB1">
          <w:rPr>
            <w:highlight w:val="yellow"/>
          </w:rPr>
          <w:t>S</w:t>
        </w:r>
      </w:ins>
      <w:ins w:id="160" w:author="Paul Owen" w:date="2011-09-21T10:25:00Z">
        <w:del w:id="161" w:author="Aust VTSWG" w:date="2011-12-19T17:07:00Z">
          <w:r w:rsidR="00273574" w:rsidRPr="00273574">
            <w:rPr>
              <w:highlight w:val="yellow"/>
              <w:rPrChange w:id="162" w:author="Paul Owen" w:date="2011-09-21T10:25:00Z">
                <w:rPr>
                  <w:i/>
                </w:rPr>
              </w:rPrChange>
            </w:rPr>
            <w:delText>s</w:delText>
          </w:r>
        </w:del>
        <w:r w:rsidR="00273574" w:rsidRPr="00273574">
          <w:rPr>
            <w:highlight w:val="yellow"/>
            <w:rPrChange w:id="163" w:author="Paul Owen" w:date="2011-09-21T10:25:00Z">
              <w:rPr>
                <w:i/>
              </w:rPr>
            </w:rPrChange>
          </w:rPr>
          <w:t>ervice</w:t>
        </w:r>
      </w:ins>
      <w:r w:rsidRPr="00441FB1">
        <w:rPr>
          <w:highlight w:val="yellow"/>
        </w:rPr>
        <w:t xml:space="preserve">. </w:t>
      </w:r>
      <w:del w:id="164" w:author="Paul Owen" w:date="2011-09-21T10:25:00Z">
        <w:r w:rsidRPr="00441FB1" w:rsidDel="008966B0">
          <w:rPr>
            <w:highlight w:val="yellow"/>
          </w:rPr>
          <w:delText xml:space="preserve">a navigational assistance service or a traffic organisation </w:delText>
        </w:r>
      </w:del>
      <w:del w:id="165" w:author="Aust VTSWG" w:date="2011-12-19T17:08:00Z">
        <w:r w:rsidRPr="00441FB1" w:rsidDel="002444DF">
          <w:rPr>
            <w:highlight w:val="yellow"/>
          </w:rPr>
          <w:delText>service, or both</w:delText>
        </w:r>
      </w:del>
      <w:ins w:id="166" w:author="Paul Owen" w:date="2011-09-21T10:25:00Z">
        <w:del w:id="167" w:author="Aust VTSWG" w:date="2011-12-19T17:08:00Z">
          <w:r w:rsidRPr="00441FB1" w:rsidDel="002444DF">
            <w:rPr>
              <w:highlight w:val="yellow"/>
            </w:rPr>
            <w:delText xml:space="preserve"> of </w:delText>
          </w:r>
          <w:r w:rsidRPr="00441FB1" w:rsidDel="003D147B">
            <w:rPr>
              <w:highlight w:val="yellow"/>
            </w:rPr>
            <w:delText>t</w:delText>
          </w:r>
        </w:del>
      </w:ins>
      <w:ins w:id="168" w:author="Aust VTSWG" w:date="2011-12-19T17:08:00Z">
        <w:r w:rsidRPr="00441FB1">
          <w:rPr>
            <w:highlight w:val="yellow"/>
          </w:rPr>
          <w:t>T</w:t>
        </w:r>
      </w:ins>
      <w:ins w:id="169" w:author="Paul Owen" w:date="2011-09-21T10:25:00Z">
        <w:r w:rsidRPr="00441FB1">
          <w:rPr>
            <w:highlight w:val="yellow"/>
          </w:rPr>
          <w:t>hese services</w:t>
        </w:r>
      </w:ins>
      <w:del w:id="170" w:author="Paul Owen" w:date="2011-09-21T10:25:00Z">
        <w:r w:rsidRPr="00441FB1" w:rsidDel="008966B0">
          <w:rPr>
            <w:highlight w:val="yellow"/>
          </w:rPr>
          <w:delText>,</w:delText>
        </w:r>
      </w:del>
      <w:r w:rsidRPr="00441FB1">
        <w:rPr>
          <w:highlight w:val="yellow"/>
        </w:rPr>
        <w:t xml:space="preserve"> defined as follows:</w:t>
      </w:r>
    </w:p>
    <w:p w14:paraId="500597A9" w14:textId="77777777" w:rsidR="00F727CC" w:rsidRPr="00DC22CA" w:rsidRDefault="00F727CC" w:rsidP="001C5A24">
      <w:pPr>
        <w:spacing w:after="120"/>
        <w:ind w:left="1496" w:hanging="748"/>
        <w:rPr>
          <w:highlight w:val="yellow"/>
          <w:rPrChange w:id="171" w:author="Thomas" w:date="2012-03-20T09:20:00Z">
            <w:rPr/>
          </w:rPrChange>
        </w:rPr>
      </w:pPr>
      <w:del w:id="172" w:author="Thomas" w:date="2012-03-21T04:54:00Z">
        <w:r w:rsidRPr="00D167E0" w:rsidDel="00B96BBC">
          <w:delText xml:space="preserve"> </w:delText>
        </w:r>
      </w:del>
      <w:r w:rsidR="00273574" w:rsidRPr="00273574">
        <w:rPr>
          <w:highlight w:val="yellow"/>
          <w:rPrChange w:id="173" w:author="Thomas" w:date="2012-03-20T09:20:00Z">
            <w:rPr/>
          </w:rPrChange>
        </w:rPr>
        <w:t xml:space="preserve">.9.1 </w:t>
      </w:r>
      <w:r w:rsidR="00273574" w:rsidRPr="00273574">
        <w:rPr>
          <w:highlight w:val="yellow"/>
          <w:rPrChange w:id="174" w:author="Thomas" w:date="2012-03-20T09:20:00Z">
            <w:rPr/>
          </w:rPrChange>
        </w:rPr>
        <w:tab/>
        <w:t xml:space="preserve">An </w:t>
      </w:r>
      <w:ins w:id="175" w:author="Aust VTSWG" w:date="2011-12-19T17:08:00Z">
        <w:r w:rsidR="00273574" w:rsidRPr="00273574">
          <w:rPr>
            <w:highlight w:val="yellow"/>
            <w:rPrChange w:id="176" w:author="Thomas" w:date="2012-03-20T09:20:00Z">
              <w:rPr/>
            </w:rPrChange>
          </w:rPr>
          <w:t>I</w:t>
        </w:r>
      </w:ins>
      <w:del w:id="177" w:author="Aust VTSWG" w:date="2011-12-19T17:08:00Z">
        <w:r w:rsidR="00273574" w:rsidRPr="00273574">
          <w:rPr>
            <w:highlight w:val="yellow"/>
            <w:rPrChange w:id="178" w:author="Thomas" w:date="2012-03-20T09:20:00Z">
              <w:rPr/>
            </w:rPrChange>
          </w:rPr>
          <w:delText>i</w:delText>
        </w:r>
      </w:del>
      <w:r w:rsidR="00273574" w:rsidRPr="00273574">
        <w:rPr>
          <w:highlight w:val="yellow"/>
          <w:rPrChange w:id="179" w:author="Thomas" w:date="2012-03-20T09:20:00Z">
            <w:rPr/>
          </w:rPrChange>
        </w:rPr>
        <w:t xml:space="preserve">nformation </w:t>
      </w:r>
      <w:ins w:id="180" w:author="Aust VTSWG" w:date="2011-12-19T17:08:00Z">
        <w:r w:rsidR="00273574" w:rsidRPr="00273574">
          <w:rPr>
            <w:highlight w:val="yellow"/>
            <w:rPrChange w:id="181" w:author="Thomas" w:date="2012-03-20T09:20:00Z">
              <w:rPr/>
            </w:rPrChange>
          </w:rPr>
          <w:t>S</w:t>
        </w:r>
      </w:ins>
      <w:del w:id="182" w:author="Aust VTSWG" w:date="2011-12-19T17:08:00Z">
        <w:r w:rsidR="00273574" w:rsidRPr="00273574">
          <w:rPr>
            <w:highlight w:val="yellow"/>
            <w:rPrChange w:id="183" w:author="Thomas" w:date="2012-03-20T09:20:00Z">
              <w:rPr/>
            </w:rPrChange>
          </w:rPr>
          <w:delText>s</w:delText>
        </w:r>
      </w:del>
      <w:r w:rsidR="00273574" w:rsidRPr="00273574">
        <w:rPr>
          <w:highlight w:val="yellow"/>
          <w:rPrChange w:id="184" w:author="Thomas" w:date="2012-03-20T09:20:00Z">
            <w:rPr/>
          </w:rPrChange>
        </w:rPr>
        <w:t xml:space="preserve">ervice </w:t>
      </w:r>
      <w:ins w:id="185" w:author="Aust VTSWG" w:date="2011-12-19T17:08:00Z">
        <w:r w:rsidR="00273574" w:rsidRPr="00273574">
          <w:rPr>
            <w:highlight w:val="yellow"/>
            <w:rPrChange w:id="186" w:author="Thomas" w:date="2012-03-20T09:20:00Z">
              <w:rPr/>
            </w:rPrChange>
          </w:rPr>
          <w:t xml:space="preserve">(INS) </w:t>
        </w:r>
      </w:ins>
      <w:del w:id="187" w:author="Thomas" w:date="2012-03-20T11:40:00Z">
        <w:r w:rsidR="00273574" w:rsidRPr="00273574">
          <w:rPr>
            <w:highlight w:val="yellow"/>
            <w:rPrChange w:id="188" w:author="Thomas" w:date="2012-03-20T09:20:00Z">
              <w:rPr/>
            </w:rPrChange>
          </w:rPr>
          <w:delText>is a service to ensure</w:delText>
        </w:r>
      </w:del>
      <w:ins w:id="189" w:author="Aust VTSWG" w:date="2011-12-19T17:08:00Z">
        <w:del w:id="190" w:author="Thomas" w:date="2012-03-20T11:40:00Z">
          <w:r w:rsidR="00273574" w:rsidRPr="00273574">
            <w:rPr>
              <w:highlight w:val="yellow"/>
              <w:rPrChange w:id="191" w:author="Thomas" w:date="2012-03-20T09:20:00Z">
                <w:rPr/>
              </w:rPrChange>
            </w:rPr>
            <w:delText>s</w:delText>
          </w:r>
        </w:del>
      </w:ins>
      <w:del w:id="192" w:author="Thomas" w:date="2012-03-20T11:40:00Z">
        <w:r w:rsidR="00273574" w:rsidRPr="00273574">
          <w:rPr>
            <w:highlight w:val="yellow"/>
            <w:rPrChange w:id="193" w:author="Thomas" w:date="2012-03-20T09:20:00Z">
              <w:rPr/>
            </w:rPrChange>
          </w:rPr>
          <w:delText xml:space="preserve"> that essential information becomes available in time for on-board navigational decision-making.</w:delText>
        </w:r>
      </w:del>
    </w:p>
    <w:p w14:paraId="01981E6B" w14:textId="77777777" w:rsidR="00F727CC" w:rsidRPr="00DC22CA" w:rsidRDefault="00273574" w:rsidP="001C5A24">
      <w:pPr>
        <w:numPr>
          <w:ins w:id="194" w:author="Paul Owen" w:date="2011-09-21T10:26:00Z"/>
        </w:numPr>
        <w:spacing w:after="120"/>
        <w:ind w:left="1496" w:hanging="748"/>
        <w:rPr>
          <w:ins w:id="195" w:author="Paul Owen" w:date="2011-09-21T10:26:00Z"/>
          <w:highlight w:val="yellow"/>
          <w:rPrChange w:id="196" w:author="Thomas" w:date="2012-03-20T09:20:00Z">
            <w:rPr>
              <w:ins w:id="197" w:author="Paul Owen" w:date="2011-09-21T10:26:00Z"/>
            </w:rPr>
          </w:rPrChange>
        </w:rPr>
      </w:pPr>
      <w:ins w:id="198" w:author="Paul Owen" w:date="2011-09-21T10:26:00Z">
        <w:r w:rsidRPr="00273574">
          <w:rPr>
            <w:highlight w:val="yellow"/>
            <w:rPrChange w:id="199" w:author="Thomas" w:date="2012-03-20T09:20:00Z">
              <w:rPr/>
            </w:rPrChange>
          </w:rPr>
          <w:t xml:space="preserve">.9.2 </w:t>
        </w:r>
        <w:r w:rsidRPr="00273574">
          <w:rPr>
            <w:highlight w:val="yellow"/>
            <w:rPrChange w:id="200" w:author="Thomas" w:date="2012-03-20T09:20:00Z">
              <w:rPr/>
            </w:rPrChange>
          </w:rPr>
          <w:tab/>
          <w:t xml:space="preserve">A </w:t>
        </w:r>
      </w:ins>
      <w:ins w:id="201" w:author="Aust VTSWG" w:date="2011-12-19T17:08:00Z">
        <w:r w:rsidRPr="00273574">
          <w:rPr>
            <w:highlight w:val="yellow"/>
            <w:rPrChange w:id="202" w:author="Thomas" w:date="2012-03-20T09:20:00Z">
              <w:rPr/>
            </w:rPrChange>
          </w:rPr>
          <w:t>T</w:t>
        </w:r>
      </w:ins>
      <w:ins w:id="203" w:author="Paul Owen" w:date="2011-09-21T10:26:00Z">
        <w:del w:id="204" w:author="Aust VTSWG" w:date="2011-12-19T17:08:00Z">
          <w:r w:rsidRPr="00273574">
            <w:rPr>
              <w:highlight w:val="yellow"/>
              <w:rPrChange w:id="205" w:author="Thomas" w:date="2012-03-20T09:20:00Z">
                <w:rPr/>
              </w:rPrChange>
            </w:rPr>
            <w:delText>t</w:delText>
          </w:r>
        </w:del>
        <w:r w:rsidRPr="00273574">
          <w:rPr>
            <w:highlight w:val="yellow"/>
            <w:rPrChange w:id="206" w:author="Thomas" w:date="2012-03-20T09:20:00Z">
              <w:rPr/>
            </w:rPrChange>
          </w:rPr>
          <w:t xml:space="preserve">raffic </w:t>
        </w:r>
      </w:ins>
      <w:ins w:id="207" w:author="Aust VTSWG" w:date="2011-12-19T17:08:00Z">
        <w:r w:rsidRPr="00273574">
          <w:rPr>
            <w:highlight w:val="yellow"/>
            <w:rPrChange w:id="208" w:author="Thomas" w:date="2012-03-20T09:20:00Z">
              <w:rPr/>
            </w:rPrChange>
          </w:rPr>
          <w:t>O</w:t>
        </w:r>
      </w:ins>
      <w:ins w:id="209" w:author="Paul Owen" w:date="2011-09-21T10:26:00Z">
        <w:del w:id="210" w:author="Aust VTSWG" w:date="2011-12-19T17:08:00Z">
          <w:r w:rsidRPr="00273574">
            <w:rPr>
              <w:highlight w:val="yellow"/>
              <w:rPrChange w:id="211" w:author="Thomas" w:date="2012-03-20T09:20:00Z">
                <w:rPr/>
              </w:rPrChange>
            </w:rPr>
            <w:delText>o</w:delText>
          </w:r>
        </w:del>
        <w:r w:rsidRPr="00273574">
          <w:rPr>
            <w:highlight w:val="yellow"/>
            <w:rPrChange w:id="212" w:author="Thomas" w:date="2012-03-20T09:20:00Z">
              <w:rPr/>
            </w:rPrChange>
          </w:rPr>
          <w:t xml:space="preserve">rganisation </w:t>
        </w:r>
      </w:ins>
      <w:ins w:id="213" w:author="Aust VTSWG" w:date="2011-12-19T17:08:00Z">
        <w:r w:rsidRPr="00273574">
          <w:rPr>
            <w:highlight w:val="yellow"/>
            <w:rPrChange w:id="214" w:author="Thomas" w:date="2012-03-20T09:20:00Z">
              <w:rPr/>
            </w:rPrChange>
          </w:rPr>
          <w:t>S</w:t>
        </w:r>
      </w:ins>
      <w:ins w:id="215" w:author="Paul Owen" w:date="2011-09-21T10:26:00Z">
        <w:del w:id="216" w:author="Aust VTSWG" w:date="2011-12-19T17:08:00Z">
          <w:r w:rsidRPr="00273574">
            <w:rPr>
              <w:highlight w:val="yellow"/>
              <w:rPrChange w:id="217" w:author="Thomas" w:date="2012-03-20T09:20:00Z">
                <w:rPr/>
              </w:rPrChange>
            </w:rPr>
            <w:delText>s</w:delText>
          </w:r>
        </w:del>
        <w:r w:rsidRPr="00273574">
          <w:rPr>
            <w:highlight w:val="yellow"/>
            <w:rPrChange w:id="218" w:author="Thomas" w:date="2012-03-20T09:20:00Z">
              <w:rPr/>
            </w:rPrChange>
          </w:rPr>
          <w:t xml:space="preserve">ervice </w:t>
        </w:r>
      </w:ins>
      <w:ins w:id="219" w:author="Aust VTSWG" w:date="2011-12-19T17:09:00Z">
        <w:r w:rsidRPr="00273574">
          <w:rPr>
            <w:highlight w:val="yellow"/>
            <w:rPrChange w:id="220" w:author="Thomas" w:date="2012-03-20T09:20:00Z">
              <w:rPr/>
            </w:rPrChange>
          </w:rPr>
          <w:t xml:space="preserve">(TOS) </w:t>
        </w:r>
      </w:ins>
      <w:ins w:id="221" w:author="Paul Owen" w:date="2011-09-21T10:26:00Z">
        <w:del w:id="222" w:author="Thomas" w:date="2012-03-20T11:40:00Z">
          <w:r w:rsidRPr="00273574">
            <w:rPr>
              <w:highlight w:val="yellow"/>
              <w:rPrChange w:id="223" w:author="Thomas" w:date="2012-03-20T09:20:00Z">
                <w:rPr/>
              </w:rPrChange>
            </w:rPr>
            <w:delText>is a service to prevent the development of dangerous maritime traffic situations and to provide</w:delText>
          </w:r>
        </w:del>
      </w:ins>
      <w:ins w:id="224" w:author="Aust VTSWG" w:date="2011-12-19T17:09:00Z">
        <w:del w:id="225" w:author="Thomas" w:date="2012-03-20T11:40:00Z">
          <w:r w:rsidRPr="00273574">
            <w:rPr>
              <w:highlight w:val="yellow"/>
              <w:rPrChange w:id="226" w:author="Thomas" w:date="2012-03-20T09:20:00Z">
                <w:rPr/>
              </w:rPrChange>
            </w:rPr>
            <w:delText>s</w:delText>
          </w:r>
        </w:del>
      </w:ins>
      <w:ins w:id="227" w:author="Paul Owen" w:date="2011-09-21T10:26:00Z">
        <w:del w:id="228" w:author="Thomas" w:date="2012-03-20T11:40:00Z">
          <w:r w:rsidRPr="00273574">
            <w:rPr>
              <w:highlight w:val="yellow"/>
              <w:rPrChange w:id="229" w:author="Thomas" w:date="2012-03-20T09:20:00Z">
                <w:rPr/>
              </w:rPrChange>
            </w:rPr>
            <w:delText xml:space="preserve"> for the safe and efficient movement of vessel traffic within the VTS area</w:delText>
          </w:r>
        </w:del>
      </w:ins>
      <w:ins w:id="230" w:author="Aust VTSWG" w:date="2011-12-19T17:09:00Z">
        <w:del w:id="231" w:author="Thomas" w:date="2012-03-20T11:40:00Z">
          <w:r w:rsidRPr="00273574">
            <w:rPr>
              <w:highlight w:val="yellow"/>
              <w:rPrChange w:id="232" w:author="Thomas" w:date="2012-03-20T09:20:00Z">
                <w:rPr/>
              </w:rPrChange>
            </w:rPr>
            <w:delText xml:space="preserve"> and prevents the development of dangerous maritime traffic situations</w:delText>
          </w:r>
        </w:del>
      </w:ins>
      <w:ins w:id="233" w:author="Paul Owen" w:date="2011-09-21T10:26:00Z">
        <w:del w:id="234" w:author="Thomas" w:date="2012-03-20T11:40:00Z">
          <w:r w:rsidRPr="00273574">
            <w:rPr>
              <w:highlight w:val="yellow"/>
              <w:rPrChange w:id="235" w:author="Thomas" w:date="2012-03-20T09:20:00Z">
                <w:rPr/>
              </w:rPrChange>
            </w:rPr>
            <w:delText>.</w:delText>
          </w:r>
        </w:del>
      </w:ins>
    </w:p>
    <w:p w14:paraId="43D39130" w14:textId="77777777" w:rsidR="00F727CC" w:rsidRPr="00DC22CA" w:rsidRDefault="00273574" w:rsidP="001C5A24">
      <w:pPr>
        <w:spacing w:after="120"/>
        <w:ind w:left="1496" w:hanging="748"/>
        <w:rPr>
          <w:highlight w:val="yellow"/>
          <w:rPrChange w:id="236" w:author="Thomas" w:date="2012-03-20T09:20:00Z">
            <w:rPr/>
          </w:rPrChange>
        </w:rPr>
      </w:pPr>
      <w:del w:id="237" w:author="Thomas" w:date="2012-03-21T04:54:00Z">
        <w:r w:rsidRPr="00273574">
          <w:rPr>
            <w:highlight w:val="yellow"/>
            <w:rPrChange w:id="238" w:author="Thomas" w:date="2012-03-20T09:20:00Z">
              <w:rPr/>
            </w:rPrChange>
          </w:rPr>
          <w:delText xml:space="preserve"> </w:delText>
        </w:r>
      </w:del>
      <w:r w:rsidRPr="00273574">
        <w:rPr>
          <w:highlight w:val="yellow"/>
          <w:rPrChange w:id="239" w:author="Thomas" w:date="2012-03-20T09:20:00Z">
            <w:rPr/>
          </w:rPrChange>
        </w:rPr>
        <w:t>.9.</w:t>
      </w:r>
      <w:ins w:id="240" w:author="Paul Owen" w:date="2011-09-21T10:26:00Z">
        <w:r w:rsidRPr="00273574">
          <w:rPr>
            <w:highlight w:val="yellow"/>
            <w:rPrChange w:id="241" w:author="Thomas" w:date="2012-03-20T09:20:00Z">
              <w:rPr/>
            </w:rPrChange>
          </w:rPr>
          <w:t>3</w:t>
        </w:r>
      </w:ins>
      <w:del w:id="242" w:author="Paul Owen" w:date="2011-09-21T10:26:00Z">
        <w:r w:rsidRPr="00273574">
          <w:rPr>
            <w:highlight w:val="yellow"/>
            <w:rPrChange w:id="243" w:author="Thomas" w:date="2012-03-20T09:20:00Z">
              <w:rPr/>
            </w:rPrChange>
          </w:rPr>
          <w:delText>2</w:delText>
        </w:r>
      </w:del>
      <w:r w:rsidRPr="00273574">
        <w:rPr>
          <w:highlight w:val="yellow"/>
          <w:rPrChange w:id="244" w:author="Thomas" w:date="2012-03-20T09:20:00Z">
            <w:rPr/>
          </w:rPrChange>
        </w:rPr>
        <w:t xml:space="preserve"> </w:t>
      </w:r>
      <w:r w:rsidRPr="00273574">
        <w:rPr>
          <w:highlight w:val="yellow"/>
          <w:rPrChange w:id="245" w:author="Thomas" w:date="2012-03-20T09:20:00Z">
            <w:rPr/>
          </w:rPrChange>
        </w:rPr>
        <w:tab/>
        <w:t xml:space="preserve">A </w:t>
      </w:r>
      <w:del w:id="246" w:author="Aust VTSWG" w:date="2011-12-19T17:09:00Z">
        <w:r w:rsidRPr="00273574">
          <w:rPr>
            <w:highlight w:val="yellow"/>
            <w:rPrChange w:id="247" w:author="Thomas" w:date="2012-03-20T09:20:00Z">
              <w:rPr/>
            </w:rPrChange>
          </w:rPr>
          <w:delText>n</w:delText>
        </w:r>
      </w:del>
      <w:ins w:id="248" w:author="Aust VTSWG" w:date="2011-12-19T17:09:00Z">
        <w:r w:rsidRPr="00273574">
          <w:rPr>
            <w:highlight w:val="yellow"/>
            <w:rPrChange w:id="249" w:author="Thomas" w:date="2012-03-20T09:20:00Z">
              <w:rPr/>
            </w:rPrChange>
          </w:rPr>
          <w:t>N</w:t>
        </w:r>
      </w:ins>
      <w:r w:rsidRPr="00273574">
        <w:rPr>
          <w:highlight w:val="yellow"/>
          <w:rPrChange w:id="250" w:author="Thomas" w:date="2012-03-20T09:20:00Z">
            <w:rPr/>
          </w:rPrChange>
        </w:rPr>
        <w:t xml:space="preserve">avigational </w:t>
      </w:r>
      <w:ins w:id="251" w:author="Aust VTSWG" w:date="2011-12-19T17:10:00Z">
        <w:r w:rsidRPr="00273574">
          <w:rPr>
            <w:highlight w:val="yellow"/>
            <w:rPrChange w:id="252" w:author="Thomas" w:date="2012-03-20T09:20:00Z">
              <w:rPr/>
            </w:rPrChange>
          </w:rPr>
          <w:t>A</w:t>
        </w:r>
      </w:ins>
      <w:del w:id="253" w:author="Aust VTSWG" w:date="2011-12-19T17:10:00Z">
        <w:r w:rsidRPr="00273574">
          <w:rPr>
            <w:highlight w:val="yellow"/>
            <w:rPrChange w:id="254" w:author="Thomas" w:date="2012-03-20T09:20:00Z">
              <w:rPr/>
            </w:rPrChange>
          </w:rPr>
          <w:delText>a</w:delText>
        </w:r>
      </w:del>
      <w:r w:rsidRPr="00273574">
        <w:rPr>
          <w:highlight w:val="yellow"/>
          <w:rPrChange w:id="255" w:author="Thomas" w:date="2012-03-20T09:20:00Z">
            <w:rPr/>
          </w:rPrChange>
        </w:rPr>
        <w:t xml:space="preserve">ssistance </w:t>
      </w:r>
      <w:del w:id="256" w:author="Aust VTSWG" w:date="2011-12-19T17:10:00Z">
        <w:r w:rsidRPr="00273574">
          <w:rPr>
            <w:highlight w:val="yellow"/>
            <w:rPrChange w:id="257" w:author="Thomas" w:date="2012-03-20T09:20:00Z">
              <w:rPr/>
            </w:rPrChange>
          </w:rPr>
          <w:delText>s</w:delText>
        </w:r>
      </w:del>
      <w:ins w:id="258" w:author="Aust VTSWG" w:date="2011-12-19T17:10:00Z">
        <w:r w:rsidRPr="00273574">
          <w:rPr>
            <w:highlight w:val="yellow"/>
            <w:rPrChange w:id="259" w:author="Thomas" w:date="2012-03-20T09:20:00Z">
              <w:rPr/>
            </w:rPrChange>
          </w:rPr>
          <w:t>S</w:t>
        </w:r>
      </w:ins>
      <w:r w:rsidRPr="00273574">
        <w:rPr>
          <w:highlight w:val="yellow"/>
          <w:rPrChange w:id="260" w:author="Thomas" w:date="2012-03-20T09:20:00Z">
            <w:rPr/>
          </w:rPrChange>
        </w:rPr>
        <w:t>ervice</w:t>
      </w:r>
      <w:ins w:id="261" w:author="Aust VTSWG" w:date="2011-12-19T17:10:00Z">
        <w:r w:rsidRPr="00273574">
          <w:rPr>
            <w:highlight w:val="yellow"/>
            <w:rPrChange w:id="262" w:author="Thomas" w:date="2012-03-20T09:20:00Z">
              <w:rPr/>
            </w:rPrChange>
          </w:rPr>
          <w:t xml:space="preserve"> (NAS)</w:t>
        </w:r>
      </w:ins>
      <w:r w:rsidRPr="00273574">
        <w:rPr>
          <w:highlight w:val="yellow"/>
          <w:rPrChange w:id="263" w:author="Thomas" w:date="2012-03-20T09:20:00Z">
            <w:rPr/>
          </w:rPrChange>
        </w:rPr>
        <w:t xml:space="preserve"> </w:t>
      </w:r>
      <w:del w:id="264" w:author="Thomas" w:date="2012-03-20T11:40:00Z">
        <w:r w:rsidRPr="00273574">
          <w:rPr>
            <w:highlight w:val="yellow"/>
            <w:rPrChange w:id="265" w:author="Thomas" w:date="2012-03-20T09:20:00Z">
              <w:rPr/>
            </w:rPrChange>
          </w:rPr>
          <w:delText>is a service to assist</w:delText>
        </w:r>
      </w:del>
      <w:ins w:id="266" w:author="Aust VTSWG" w:date="2011-12-19T17:10:00Z">
        <w:del w:id="267" w:author="Thomas" w:date="2012-03-20T11:40:00Z">
          <w:r w:rsidRPr="00273574">
            <w:rPr>
              <w:highlight w:val="yellow"/>
              <w:rPrChange w:id="268" w:author="Thomas" w:date="2012-03-20T09:20:00Z">
                <w:rPr/>
              </w:rPrChange>
            </w:rPr>
            <w:delText>s</w:delText>
          </w:r>
        </w:del>
      </w:ins>
      <w:del w:id="269" w:author="Thomas" w:date="2012-03-20T11:40:00Z">
        <w:r w:rsidRPr="00273574">
          <w:rPr>
            <w:highlight w:val="yellow"/>
            <w:rPrChange w:id="270" w:author="Thomas" w:date="2012-03-20T09:20:00Z">
              <w:rPr/>
            </w:rPrChange>
          </w:rPr>
          <w:delText xml:space="preserve"> on-board navigational decision-making and to monitor</w:delText>
        </w:r>
      </w:del>
      <w:ins w:id="271" w:author="Aust VTSWG" w:date="2011-12-19T17:10:00Z">
        <w:del w:id="272" w:author="Thomas" w:date="2012-03-20T11:40:00Z">
          <w:r w:rsidRPr="00273574">
            <w:rPr>
              <w:highlight w:val="yellow"/>
              <w:rPrChange w:id="273" w:author="Thomas" w:date="2012-03-20T09:20:00Z">
                <w:rPr/>
              </w:rPrChange>
            </w:rPr>
            <w:delText>s</w:delText>
          </w:r>
        </w:del>
      </w:ins>
      <w:del w:id="274" w:author="Thomas" w:date="2012-03-20T11:40:00Z">
        <w:r w:rsidRPr="00273574">
          <w:rPr>
            <w:highlight w:val="yellow"/>
            <w:rPrChange w:id="275" w:author="Thomas" w:date="2012-03-20T09:20:00Z">
              <w:rPr/>
            </w:rPrChange>
          </w:rPr>
          <w:delText xml:space="preserve"> its effects.</w:delText>
        </w:r>
      </w:del>
    </w:p>
    <w:p w14:paraId="2675BF9F" w14:textId="77777777" w:rsidR="00F727CC" w:rsidRPr="007C59A3" w:rsidDel="008966B0" w:rsidRDefault="00273574" w:rsidP="001C5A24">
      <w:pPr>
        <w:spacing w:after="120"/>
        <w:ind w:left="1496" w:hanging="748"/>
        <w:rPr>
          <w:del w:id="276" w:author="Paul Owen" w:date="2011-09-21T10:26:00Z"/>
        </w:rPr>
      </w:pPr>
      <w:ins w:id="277" w:author="Thomas" w:date="2012-03-21T05:08:00Z">
        <w:r w:rsidRPr="00273574">
          <w:rPr>
            <w:rPrChange w:id="278" w:author="Thomas" w:date="2012-03-21T05:09:00Z">
              <w:rPr>
                <w:highlight w:val="yellow"/>
              </w:rPr>
            </w:rPrChange>
          </w:rPr>
          <w:t xml:space="preserve"> </w:t>
        </w:r>
      </w:ins>
      <w:del w:id="279" w:author="Paul Owen" w:date="2011-09-21T10:26:00Z">
        <w:r w:rsidR="004D3FE2" w:rsidRPr="007C59A3">
          <w:delText xml:space="preserve"> .9.3 </w:delText>
        </w:r>
        <w:r w:rsidR="004D3FE2" w:rsidRPr="007C59A3">
          <w:tab/>
          <w:delText xml:space="preserve">A traffic organisation service is a service to prevent the development of dangerous maritime traffic situations and to provide for the safe and efficient movement of vessel traffic within the VTS </w:delText>
        </w:r>
        <w:commentRangeStart w:id="280"/>
        <w:r w:rsidR="004D3FE2" w:rsidRPr="007C59A3">
          <w:delText>area</w:delText>
        </w:r>
      </w:del>
      <w:commentRangeEnd w:id="280"/>
      <w:r w:rsidR="00DC22CA" w:rsidRPr="007C59A3">
        <w:rPr>
          <w:rStyle w:val="CommentReference"/>
          <w:rFonts w:eastAsia="Times New Roman"/>
          <w:lang w:eastAsia="de-DE"/>
        </w:rPr>
        <w:commentReference w:id="280"/>
      </w:r>
      <w:del w:id="281" w:author="Paul Owen" w:date="2011-09-21T10:26:00Z">
        <w:r w:rsidR="004D3FE2" w:rsidRPr="007C59A3">
          <w:delText>.</w:delText>
        </w:r>
      </w:del>
    </w:p>
    <w:p w14:paraId="0E450C42" w14:textId="77777777" w:rsidR="00F727CC" w:rsidRPr="007E1E07" w:rsidRDefault="00273574" w:rsidP="001C5A24">
      <w:pPr>
        <w:tabs>
          <w:tab w:val="left" w:pos="748"/>
        </w:tabs>
        <w:spacing w:after="120"/>
        <w:ind w:left="748" w:hanging="748"/>
      </w:pPr>
      <w:del w:id="282" w:author="Paul Owen" w:date="2011-09-21T10:26:00Z">
        <w:r>
          <w:delText xml:space="preserve"> </w:delText>
        </w:r>
      </w:del>
      <w:r>
        <w:t>.</w:t>
      </w:r>
      <w:r w:rsidR="00F727CC" w:rsidRPr="00D167E0">
        <w:t xml:space="preserve">10 </w:t>
      </w:r>
      <w:r w:rsidR="00F727CC" w:rsidRPr="00D167E0">
        <w:tab/>
        <w:t>Allied services - are services actively involved in the safe and efficient passage of the vessel through the VTS area.</w:t>
      </w:r>
    </w:p>
    <w:p w14:paraId="09F3FD1F" w14:textId="77777777" w:rsidR="00F727CC" w:rsidRPr="007E1E07" w:rsidRDefault="007C59A3" w:rsidP="001C5A24">
      <w:pPr>
        <w:tabs>
          <w:tab w:val="left" w:pos="748"/>
        </w:tabs>
        <w:spacing w:after="120"/>
      </w:pPr>
      <w:ins w:id="283" w:author="Thomas" w:date="2012-03-21T05:09:00Z">
        <w:r>
          <w:t xml:space="preserve"> </w:t>
        </w:r>
      </w:ins>
      <w:del w:id="284" w:author="Thomas" w:date="2012-03-21T05:08:00Z">
        <w:r w:rsidR="00F727CC" w:rsidRPr="00D167E0" w:rsidDel="007C59A3">
          <w:delText xml:space="preserve"> </w:delText>
        </w:r>
      </w:del>
      <w:r w:rsidR="00F727CC" w:rsidRPr="00D167E0">
        <w:t xml:space="preserve">.11 </w:t>
      </w:r>
      <w:r w:rsidR="00F727CC" w:rsidRPr="00D167E0">
        <w:tab/>
        <w:t>Hazardous cargoes - include:</w:t>
      </w:r>
    </w:p>
    <w:p w14:paraId="70424A20" w14:textId="77777777" w:rsidR="00F727CC" w:rsidRPr="007E1E07" w:rsidRDefault="00F727CC" w:rsidP="001C5A24">
      <w:pPr>
        <w:spacing w:after="120"/>
        <w:ind w:left="1496" w:hanging="748"/>
      </w:pPr>
      <w:r w:rsidRPr="00D167E0">
        <w:t xml:space="preserve"> .11.1</w:t>
      </w:r>
      <w:r w:rsidRPr="00D167E0">
        <w:tab/>
      </w:r>
      <w:del w:id="285" w:author="Paul Owen" w:date="2011-09-21T12:53:00Z">
        <w:r w:rsidRPr="00D167E0" w:rsidDel="00661CC8">
          <w:delText>goods classified in the International Maritime Dangerous Goods (IMDG) Code</w:delText>
        </w:r>
      </w:del>
      <w:ins w:id="286" w:author="Paul Owen" w:date="2011-09-21T12:53:00Z">
        <w:r>
          <w:t>Goods classified in the IMDG Code</w:t>
        </w:r>
      </w:ins>
      <w:r w:rsidRPr="00D167E0">
        <w:t>;</w:t>
      </w:r>
    </w:p>
    <w:p w14:paraId="3A22B2D9" w14:textId="77777777" w:rsidR="00F727CC" w:rsidRPr="007E1E07" w:rsidRDefault="00F727CC" w:rsidP="001C5A24">
      <w:pPr>
        <w:spacing w:after="120"/>
        <w:ind w:left="1496" w:hanging="748"/>
      </w:pPr>
      <w:r w:rsidRPr="00D167E0">
        <w:t xml:space="preserve"> .11.2</w:t>
      </w:r>
      <w:r w:rsidRPr="00D167E0">
        <w:tab/>
      </w:r>
      <w:del w:id="287" w:author="Paul Owen" w:date="2011-09-21T12:53:00Z">
        <w:r w:rsidRPr="00D167E0" w:rsidDel="00661CC8">
          <w:delText>substances classified in chapter 17 of the IMO International Code for Construction and Equipment of Ships Carrying Dangerous Chemicals in Bulk (IBC) Code, and in chapter 19 of the IMO International Code for the Construction and Equipment of Ships Carrying Liquefied Gases in Bulk (IGC) Code</w:delText>
        </w:r>
      </w:del>
      <w:ins w:id="288" w:author="Paul Owen" w:date="2011-09-21T12:53:00Z">
        <w:r>
          <w:t>Oils, noxious and harmful substances</w:t>
        </w:r>
      </w:ins>
      <w:ins w:id="289" w:author="Paul Owen" w:date="2011-09-21T12:54:00Z">
        <w:r>
          <w:t xml:space="preserve"> defined in MARPOL</w:t>
        </w:r>
      </w:ins>
      <w:r w:rsidRPr="00D167E0">
        <w:t>;</w:t>
      </w:r>
    </w:p>
    <w:p w14:paraId="6034072C" w14:textId="77777777" w:rsidR="00F727CC" w:rsidRPr="007E1E07" w:rsidRDefault="00F727CC" w:rsidP="001C5A24">
      <w:pPr>
        <w:spacing w:after="120"/>
        <w:ind w:left="1496" w:hanging="748"/>
      </w:pPr>
      <w:r w:rsidRPr="00D167E0">
        <w:t xml:space="preserve"> .11.3</w:t>
      </w:r>
      <w:r w:rsidRPr="00D167E0">
        <w:tab/>
      </w:r>
      <w:ins w:id="290" w:author="Paul Owen" w:date="2011-09-21T12:54:00Z">
        <w:r>
          <w:t>R</w:t>
        </w:r>
      </w:ins>
      <w:ins w:id="291" w:author="Paul Owen" w:date="2011-09-21T12:55:00Z">
        <w:r>
          <w:t>a</w:t>
        </w:r>
      </w:ins>
      <w:ins w:id="292" w:author="Paul Owen" w:date="2011-09-21T12:54:00Z">
        <w:r>
          <w:t xml:space="preserve">dioactive </w:t>
        </w:r>
      </w:ins>
      <w:ins w:id="293" w:author="Paul Owen" w:date="2011-09-21T12:55:00Z">
        <w:r>
          <w:t>materials</w:t>
        </w:r>
      </w:ins>
      <w:ins w:id="294" w:author="Paul Owen" w:date="2011-09-21T12:54:00Z">
        <w:r>
          <w:t xml:space="preserve"> listed in the INF Code.</w:t>
        </w:r>
      </w:ins>
      <w:del w:id="295" w:author="Paul Owen" w:date="2011-09-21T12:54:00Z">
        <w:r w:rsidRPr="00D167E0" w:rsidDel="00661CC8">
          <w:delText>oils as defined in MARPOL Annex I;</w:delText>
        </w:r>
      </w:del>
    </w:p>
    <w:p w14:paraId="470402BE" w14:textId="77777777" w:rsidR="00F727CC" w:rsidRPr="007E1E07" w:rsidDel="00661CC8" w:rsidRDefault="00F727CC" w:rsidP="001C5A24">
      <w:pPr>
        <w:spacing w:after="120"/>
        <w:ind w:left="1496" w:hanging="748"/>
        <w:rPr>
          <w:del w:id="296" w:author="Paul Owen" w:date="2011-09-21T12:54:00Z"/>
        </w:rPr>
      </w:pPr>
      <w:del w:id="297" w:author="Paul Owen" w:date="2011-09-21T12:54:00Z">
        <w:r w:rsidRPr="00D167E0" w:rsidDel="00661CC8">
          <w:delText xml:space="preserve"> .11.4</w:delText>
        </w:r>
        <w:r w:rsidRPr="00D167E0" w:rsidDel="00661CC8">
          <w:tab/>
          <w:delText>noxious liquid substances as defined in MARPOL Annex II;</w:delText>
        </w:r>
      </w:del>
    </w:p>
    <w:p w14:paraId="7FEA121B" w14:textId="77777777" w:rsidR="00F727CC" w:rsidRPr="007E1E07" w:rsidDel="00661CC8" w:rsidRDefault="00F727CC" w:rsidP="001C5A24">
      <w:pPr>
        <w:spacing w:after="120"/>
        <w:ind w:left="1496" w:hanging="748"/>
        <w:rPr>
          <w:del w:id="298" w:author="Paul Owen" w:date="2011-09-21T12:54:00Z"/>
        </w:rPr>
      </w:pPr>
      <w:del w:id="299" w:author="Paul Owen" w:date="2011-09-21T12:54:00Z">
        <w:r w:rsidRPr="00D167E0" w:rsidDel="00661CC8">
          <w:delText xml:space="preserve"> .11.5</w:delText>
        </w:r>
        <w:r w:rsidRPr="00D167E0" w:rsidDel="00661CC8">
          <w:tab/>
          <w:delText>harmful substances as defined in MARPOL Annex III; and</w:delText>
        </w:r>
      </w:del>
    </w:p>
    <w:p w14:paraId="51C582E7" w14:textId="77777777" w:rsidR="00F727CC" w:rsidRPr="007E1E07" w:rsidDel="00661CC8" w:rsidRDefault="00F727CC" w:rsidP="001C5A24">
      <w:pPr>
        <w:ind w:left="1496" w:hanging="748"/>
        <w:rPr>
          <w:del w:id="300" w:author="Paul Owen" w:date="2011-09-21T12:54:00Z"/>
        </w:rPr>
      </w:pPr>
      <w:del w:id="301" w:author="Paul Owen" w:date="2011-09-21T12:54:00Z">
        <w:r w:rsidRPr="00D167E0" w:rsidDel="00661CC8">
          <w:delText xml:space="preserve"> .11.6</w:delText>
        </w:r>
        <w:r w:rsidRPr="00D167E0" w:rsidDel="00661CC8">
          <w:tab/>
          <w:delText>radioactive materials specified in the Code for the Safe Carriage of Irradiated Nuclear Fuel, Plutonium and High-Level Radioactive Wastes in Flasks on board Ships (INF) Code.</w:delText>
        </w:r>
      </w:del>
    </w:p>
    <w:p w14:paraId="213BC3BE" w14:textId="77777777" w:rsidR="00F727CC" w:rsidRPr="007E1E07" w:rsidRDefault="00F727CC" w:rsidP="001C5A24"/>
    <w:p w14:paraId="0CD1121D" w14:textId="77777777" w:rsidR="00F727CC" w:rsidRPr="007E1E07" w:rsidRDefault="00F727CC" w:rsidP="001C5A24">
      <w:pPr>
        <w:rPr>
          <w:b/>
        </w:rPr>
      </w:pPr>
      <w:r w:rsidRPr="00D167E0">
        <w:rPr>
          <w:b/>
        </w:rPr>
        <w:t>2</w:t>
      </w:r>
      <w:r w:rsidRPr="00D167E0">
        <w:rPr>
          <w:b/>
        </w:rPr>
        <w:tab/>
        <w:t>GENERAL CONSIDERATIONS FOR VESSEL TRAFFIC SERVICES</w:t>
      </w:r>
    </w:p>
    <w:p w14:paraId="4BB09DF4" w14:textId="77777777" w:rsidR="00F727CC" w:rsidRPr="007E1E07" w:rsidRDefault="00F727CC" w:rsidP="001C5A24"/>
    <w:p w14:paraId="51A8750D" w14:textId="77777777" w:rsidR="00F727CC" w:rsidRPr="007E1E07" w:rsidRDefault="00F727CC" w:rsidP="001C5A24">
      <w:r w:rsidRPr="00D167E0">
        <w:t xml:space="preserve">2.1 </w:t>
      </w:r>
      <w:r w:rsidRPr="00D167E0">
        <w:tab/>
        <w:t>Objectives</w:t>
      </w:r>
    </w:p>
    <w:p w14:paraId="469F64A4" w14:textId="77777777" w:rsidR="00F727CC" w:rsidRPr="007E1E07" w:rsidRDefault="00F727CC" w:rsidP="001C5A24"/>
    <w:p w14:paraId="6BE4B726" w14:textId="77777777" w:rsidR="00F727CC" w:rsidRPr="007E1E07" w:rsidRDefault="00F727CC" w:rsidP="001C5A24">
      <w:pPr>
        <w:jc w:val="both"/>
      </w:pPr>
      <w:r w:rsidRPr="00D167E0">
        <w:t xml:space="preserve">2.1.1 </w:t>
      </w:r>
      <w:r w:rsidRPr="00D167E0">
        <w:tab/>
        <w:t>The purpose of vessel traffic services is to improve the safety and efficiency of navigation, safety of life at sea and the protection of the marine environment and/or the adjacent shore area, worksites and offshore installations from possible adverse effects of maritime traffic.</w:t>
      </w:r>
    </w:p>
    <w:p w14:paraId="40532943" w14:textId="77777777" w:rsidR="00F727CC" w:rsidRPr="007E1E07" w:rsidRDefault="00F727CC" w:rsidP="001C5A24">
      <w:pPr>
        <w:jc w:val="both"/>
      </w:pPr>
    </w:p>
    <w:p w14:paraId="5162BDF0" w14:textId="77777777" w:rsidR="00F727CC" w:rsidRPr="007E1E07" w:rsidRDefault="00F727CC" w:rsidP="001C5A24">
      <w:pPr>
        <w:jc w:val="both"/>
      </w:pPr>
      <w:r w:rsidRPr="00D167E0">
        <w:t xml:space="preserve">2.1.2 </w:t>
      </w:r>
      <w:r w:rsidRPr="00D167E0">
        <w:tab/>
        <w:t>A clear distinction may need to be made between a Port or Harbour VTS and a Coastal VTS. A Port VTS is mainly concerned with vessel traffic to and from a port</w:t>
      </w:r>
      <w:del w:id="302" w:author="Paul Owen" w:date="2011-09-21T10:30:00Z">
        <w:r w:rsidRPr="00D167E0" w:rsidDel="008966B0">
          <w:delText xml:space="preserve"> or harbour or harbours</w:delText>
        </w:r>
      </w:del>
      <w:r w:rsidRPr="00D167E0">
        <w:t xml:space="preserve">, while a Coastal VTS is mainly concerned with vessel traffic passing through the </w:t>
      </w:r>
      <w:ins w:id="303" w:author="Paul Owen" w:date="2011-09-21T10:30:00Z">
        <w:r>
          <w:t xml:space="preserve">VTS </w:t>
        </w:r>
      </w:ins>
      <w:r w:rsidRPr="00D167E0">
        <w:t xml:space="preserve">area. A VTS could also be a combination of </w:t>
      </w:r>
      <w:ins w:id="304" w:author="Aust VTSWG" w:date="2012-02-07T15:38:00Z">
        <w:r>
          <w:t xml:space="preserve">a port or coastal VTS. </w:t>
        </w:r>
      </w:ins>
      <w:del w:id="305" w:author="Aust VTSWG" w:date="2012-02-07T15:39:00Z">
        <w:r w:rsidRPr="00D167E0" w:rsidDel="00B110B5">
          <w:delText>both</w:delText>
        </w:r>
      </w:del>
      <w:del w:id="306" w:author="Aust VTSWG" w:date="2011-12-19T17:11:00Z">
        <w:r w:rsidRPr="00D167E0" w:rsidDel="003D147B">
          <w:delText xml:space="preserve"> types</w:delText>
        </w:r>
      </w:del>
      <w:del w:id="307" w:author="Aust VTSWG" w:date="2012-02-07T15:39:00Z">
        <w:r w:rsidRPr="00D167E0" w:rsidDel="00B110B5">
          <w:delText>.</w:delText>
        </w:r>
      </w:del>
      <w:r w:rsidRPr="00D167E0">
        <w:t xml:space="preserve"> The type</w:t>
      </w:r>
      <w:ins w:id="308" w:author="Aust VTSWG" w:date="2012-02-07T15:38:00Z">
        <w:r>
          <w:t>s</w:t>
        </w:r>
      </w:ins>
      <w:del w:id="309" w:author="Aust VTSWG" w:date="2012-02-07T15:38:00Z">
        <w:r w:rsidRPr="00D167E0" w:rsidDel="00B110B5">
          <w:delText xml:space="preserve"> and level</w:delText>
        </w:r>
      </w:del>
      <w:r w:rsidRPr="00D167E0">
        <w:t xml:space="preserve"> of </w:t>
      </w:r>
      <w:del w:id="310" w:author="Aust VTSWG" w:date="2012-02-07T15:39:00Z">
        <w:r w:rsidRPr="00D167E0" w:rsidDel="00B110B5">
          <w:delText xml:space="preserve">service or </w:delText>
        </w:r>
      </w:del>
      <w:r w:rsidRPr="00D167E0">
        <w:t>services rendered could differ between</w:t>
      </w:r>
      <w:ins w:id="311" w:author="Aust VTSWG" w:date="2012-02-07T15:39:00Z">
        <w:r>
          <w:t xml:space="preserve"> </w:t>
        </w:r>
      </w:ins>
      <w:ins w:id="312" w:author="Aust VTSWG" w:date="2012-02-07T15:40:00Z">
        <w:r>
          <w:t xml:space="preserve">a </w:t>
        </w:r>
      </w:ins>
      <w:ins w:id="313" w:author="Aust VTSWG" w:date="2012-02-07T15:39:00Z">
        <w:r>
          <w:t>port or harbour VTS and a coastal VTS</w:t>
        </w:r>
      </w:ins>
      <w:del w:id="314" w:author="Aust VTSWG" w:date="2012-02-07T15:40:00Z">
        <w:r w:rsidRPr="00D167E0" w:rsidDel="00B110B5">
          <w:delText xml:space="preserve"> </w:delText>
        </w:r>
      </w:del>
      <w:del w:id="315" w:author="Aust VTSWG" w:date="2011-12-19T17:12:00Z">
        <w:r w:rsidRPr="00D167E0" w:rsidDel="003D147B">
          <w:delText xml:space="preserve">both </w:delText>
        </w:r>
      </w:del>
      <w:del w:id="316" w:author="Aust VTSWG" w:date="2012-02-07T15:40:00Z">
        <w:r w:rsidRPr="00D167E0" w:rsidDel="00B110B5">
          <w:delText>types of VTS;</w:delText>
        </w:r>
      </w:del>
      <w:del w:id="317" w:author="Paul Owen" w:date="2011-09-21T11:08:00Z">
        <w:r w:rsidRPr="00D167E0" w:rsidDel="00EE253B">
          <w:delText xml:space="preserve"> in a Port or Harbour VTS a navigational assistance service and/or a traffic organisation service is usually provided for, while in a Coastal VTS usually only an information service is rendered</w:delText>
        </w:r>
      </w:del>
      <w:r w:rsidRPr="00D167E0">
        <w:t>.</w:t>
      </w:r>
    </w:p>
    <w:p w14:paraId="541D8EC8" w14:textId="77777777" w:rsidR="00F727CC" w:rsidRPr="007E1E07" w:rsidRDefault="00F727CC" w:rsidP="001C5A24">
      <w:pPr>
        <w:jc w:val="both"/>
      </w:pPr>
    </w:p>
    <w:p w14:paraId="0CFB6C65" w14:textId="77777777" w:rsidR="00F727CC" w:rsidRPr="007E1E07" w:rsidRDefault="00F727CC" w:rsidP="001C5A24">
      <w:pPr>
        <w:numPr>
          <w:ins w:id="318" w:author="Aust VTSWG" w:date="2012-02-07T15:49:00Z"/>
        </w:numPr>
        <w:jc w:val="both"/>
      </w:pPr>
      <w:r w:rsidRPr="00D167E0">
        <w:t xml:space="preserve">2.1.3 </w:t>
      </w:r>
      <w:r w:rsidRPr="00D167E0">
        <w:tab/>
        <w:t xml:space="preserve">The benefits of implementing a VTS are that it allows identification and monitoring of vessels, </w:t>
      </w:r>
      <w:del w:id="319" w:author="Aust VTSWG" w:date="2011-12-19T17:12:00Z">
        <w:r w:rsidRPr="00D167E0" w:rsidDel="003D147B">
          <w:delText xml:space="preserve">strategic </w:delText>
        </w:r>
      </w:del>
      <w:r w:rsidRPr="00D167E0">
        <w:t>planning of vessel movements and</w:t>
      </w:r>
      <w:ins w:id="320" w:author="Thomas" w:date="2012-03-20T09:22:00Z">
        <w:r w:rsidR="00DC22CA">
          <w:t xml:space="preserve"> where appropriate the</w:t>
        </w:r>
      </w:ins>
      <w:r w:rsidRPr="00D167E0">
        <w:t xml:space="preserve"> provision of navigational information and assistance</w:t>
      </w:r>
      <w:ins w:id="321" w:author="Aust VTSWG" w:date="2012-02-07T15:42:00Z">
        <w:r>
          <w:t xml:space="preserve"> </w:t>
        </w:r>
        <w:del w:id="322" w:author="Thomas" w:date="2012-03-20T09:22:00Z">
          <w:r w:rsidDel="00DC22CA">
            <w:delText>and where appropriate, navigational assistance</w:delText>
          </w:r>
        </w:del>
      </w:ins>
      <w:del w:id="323" w:author="Thomas" w:date="2012-03-20T09:22:00Z">
        <w:r w:rsidRPr="00C25729" w:rsidDel="00DC22CA">
          <w:delText xml:space="preserve">. </w:delText>
        </w:r>
      </w:del>
      <w:commentRangeStart w:id="324"/>
      <w:del w:id="325" w:author="Paul Owen" w:date="2011-09-21T11:10:00Z">
        <w:r w:rsidRPr="00C25729" w:rsidDel="00EE253B">
          <w:delText>It can also assist in prevention of pollution and co-ordination of pollution response.</w:delText>
        </w:r>
      </w:del>
      <w:commentRangeEnd w:id="324"/>
      <w:r w:rsidRPr="00C25729">
        <w:rPr>
          <w:rStyle w:val="CommentReference"/>
        </w:rPr>
        <w:commentReference w:id="324"/>
      </w:r>
      <w:del w:id="326" w:author="Paul Owen" w:date="2011-09-21T11:10:00Z">
        <w:r w:rsidRPr="00D167E0" w:rsidDel="00EE253B">
          <w:delText xml:space="preserve"> </w:delText>
        </w:r>
      </w:del>
      <w:r w:rsidRPr="00D167E0">
        <w:t xml:space="preserve">The efficiency of a VTS will depend on the reliability and continuity of communications and on the ability to provide </w:t>
      </w:r>
      <w:del w:id="327" w:author="Paul Owen" w:date="2011-09-21T11:10:00Z">
        <w:r w:rsidRPr="00D167E0" w:rsidDel="00EE253B">
          <w:delText xml:space="preserve">good </w:delText>
        </w:r>
      </w:del>
      <w:ins w:id="328" w:author="Aust VTSWG" w:date="2011-12-20T16:01:00Z">
        <w:r>
          <w:t>timely</w:t>
        </w:r>
      </w:ins>
      <w:ins w:id="329" w:author="Aust VTSWG" w:date="2012-02-07T15:44:00Z">
        <w:r>
          <w:t xml:space="preserve"> and</w:t>
        </w:r>
      </w:ins>
      <w:ins w:id="330" w:author="Aust VTSWG" w:date="2011-12-20T16:01:00Z">
        <w:r>
          <w:t xml:space="preserve"> </w:t>
        </w:r>
      </w:ins>
      <w:ins w:id="331" w:author="Paul Owen" w:date="2011-09-21T11:10:00Z">
        <w:r>
          <w:t>accurate</w:t>
        </w:r>
        <w:r w:rsidRPr="00D167E0">
          <w:t xml:space="preserve"> </w:t>
        </w:r>
      </w:ins>
      <w:del w:id="332" w:author="Aust VTSWG" w:date="2011-12-19T17:13:00Z">
        <w:r w:rsidRPr="00D167E0" w:rsidDel="003D147B">
          <w:delText xml:space="preserve">and unambiguous </w:delText>
        </w:r>
      </w:del>
      <w:r w:rsidRPr="00D167E0">
        <w:t xml:space="preserve">information. The quality of </w:t>
      </w:r>
      <w:del w:id="333" w:author="Aust VTSWG" w:date="2012-02-07T15:50:00Z">
        <w:r w:rsidRPr="00D167E0" w:rsidDel="00282C05">
          <w:delText>accident-prevention measures</w:delText>
        </w:r>
      </w:del>
      <w:ins w:id="334" w:author="Aust VTSWG" w:date="2012-02-07T15:50:00Z">
        <w:r>
          <w:t>service</w:t>
        </w:r>
      </w:ins>
      <w:r w:rsidRPr="00D167E0">
        <w:t xml:space="preserve"> will depend on the </w:t>
      </w:r>
      <w:del w:id="335" w:author="Paul Owen" w:date="2011-09-21T11:11:00Z">
        <w:r w:rsidRPr="00D167E0" w:rsidDel="00EE253B">
          <w:delText xml:space="preserve">system's </w:delText>
        </w:r>
      </w:del>
      <w:ins w:id="336" w:author="Paul Owen" w:date="2011-09-21T11:11:00Z">
        <w:r>
          <w:t>VTS</w:t>
        </w:r>
        <w:r w:rsidRPr="00D167E0">
          <w:t xml:space="preserve">'s </w:t>
        </w:r>
      </w:ins>
      <w:ins w:id="337" w:author="Aust VTSWG" w:date="2012-02-07T15:49:00Z">
        <w:r w:rsidRPr="00D167E0">
          <w:t xml:space="preserve">capability to interact with the traffic and to respond to developing </w:t>
        </w:r>
      </w:ins>
      <w:ins w:id="338" w:author="Aust VTSWG" w:date="2012-02-07T15:50:00Z">
        <w:r w:rsidRPr="00D167E0">
          <w:t>situations</w:t>
        </w:r>
      </w:ins>
      <w:del w:id="339" w:author="Aust VTSWG" w:date="2011-12-19T17:14:00Z">
        <w:r w:rsidRPr="00D167E0" w:rsidDel="003D147B">
          <w:delText>capability of</w:delText>
        </w:r>
      </w:del>
      <w:del w:id="340" w:author="Aust VTSWG" w:date="2012-02-07T15:50:00Z">
        <w:r w:rsidRPr="00D167E0" w:rsidDel="00282C05">
          <w:delText xml:space="preserve"> detect</w:delText>
        </w:r>
      </w:del>
      <w:del w:id="341" w:author="Aust VTSWG" w:date="2011-12-19T17:14:00Z">
        <w:r w:rsidRPr="00D167E0" w:rsidDel="003D147B">
          <w:delText>ing</w:delText>
        </w:r>
      </w:del>
      <w:del w:id="342" w:author="Aust VTSWG" w:date="2012-02-07T15:50:00Z">
        <w:r w:rsidRPr="00D167E0" w:rsidDel="00282C05">
          <w:delText xml:space="preserve"> </w:delText>
        </w:r>
      </w:del>
      <w:del w:id="343" w:author="Aust VTSWG" w:date="2012-02-07T15:46:00Z">
        <w:r w:rsidRPr="00D167E0" w:rsidDel="00B110B5">
          <w:delText xml:space="preserve">a </w:delText>
        </w:r>
      </w:del>
      <w:del w:id="344" w:author="Aust VTSWG" w:date="2012-02-07T15:50:00Z">
        <w:r w:rsidRPr="00D167E0" w:rsidDel="00282C05">
          <w:delText xml:space="preserve">developing </w:delText>
        </w:r>
      </w:del>
      <w:del w:id="345" w:author="Aust VTSWG" w:date="2011-12-19T17:14:00Z">
        <w:r w:rsidRPr="00D167E0" w:rsidDel="003D147B">
          <w:delText xml:space="preserve">dangerous </w:delText>
        </w:r>
      </w:del>
      <w:del w:id="346" w:author="Aust VTSWG" w:date="2012-02-07T15:50:00Z">
        <w:r w:rsidRPr="00D167E0" w:rsidDel="00282C05">
          <w:delText xml:space="preserve">situation and </w:delText>
        </w:r>
      </w:del>
      <w:del w:id="347" w:author="Aust VTSWG" w:date="2011-12-19T17:14:00Z">
        <w:r w:rsidRPr="00D167E0" w:rsidDel="003D147B">
          <w:delText xml:space="preserve">on </w:delText>
        </w:r>
      </w:del>
      <w:del w:id="348" w:author="Aust VTSWG" w:date="2011-12-20T16:01:00Z">
        <w:r w:rsidRPr="00D167E0" w:rsidDel="00E437AF">
          <w:delText>the</w:delText>
        </w:r>
      </w:del>
      <w:del w:id="349" w:author="Aust VTSWG" w:date="2012-02-07T15:46:00Z">
        <w:r w:rsidRPr="00D167E0" w:rsidDel="00B110B5">
          <w:delText xml:space="preserve"> ability to </w:delText>
        </w:r>
      </w:del>
      <w:del w:id="350" w:author="Aust VTSWG" w:date="2011-12-20T16:01:00Z">
        <w:r w:rsidRPr="00D167E0" w:rsidDel="00E437AF">
          <w:delText>give</w:delText>
        </w:r>
      </w:del>
      <w:del w:id="351" w:author="Aust VTSWG" w:date="2012-02-07T15:50:00Z">
        <w:r w:rsidRPr="00D167E0" w:rsidDel="00282C05">
          <w:delText xml:space="preserve"> timely warning of such dangers</w:delText>
        </w:r>
      </w:del>
      <w:r w:rsidRPr="00D167E0">
        <w:t>.</w:t>
      </w:r>
    </w:p>
    <w:p w14:paraId="247A1B16" w14:textId="77777777" w:rsidR="00F727CC" w:rsidRPr="007E1E07" w:rsidRDefault="00F727CC" w:rsidP="001C5A24">
      <w:pPr>
        <w:jc w:val="both"/>
      </w:pPr>
    </w:p>
    <w:p w14:paraId="7B6DDDE6" w14:textId="77777777" w:rsidR="00F727CC" w:rsidRPr="00441FB1" w:rsidDel="00C25729" w:rsidRDefault="00F727CC" w:rsidP="00C25729">
      <w:pPr>
        <w:numPr>
          <w:ins w:id="352" w:author="Paul Owen" w:date="2011-09-21T11:13:00Z"/>
        </w:numPr>
        <w:autoSpaceDE w:val="0"/>
        <w:autoSpaceDN w:val="0"/>
        <w:adjustRightInd w:val="0"/>
        <w:ind w:right="-50"/>
        <w:jc w:val="both"/>
        <w:rPr>
          <w:ins w:id="353" w:author="Paul Owen" w:date="2011-09-21T11:13:00Z"/>
          <w:del w:id="354" w:author="Thomas" w:date="2012-03-20T09:31:00Z"/>
          <w:color w:val="000000"/>
        </w:rPr>
      </w:pPr>
      <w:ins w:id="355" w:author="Paul Owen" w:date="2011-09-21T11:13:00Z">
        <w:r w:rsidRPr="00F96BF0">
          <w:rPr>
            <w:color w:val="000000"/>
            <w:sz w:val="23"/>
            <w:szCs w:val="23"/>
          </w:rPr>
          <w:t>2.1.</w:t>
        </w:r>
        <w:r>
          <w:rPr>
            <w:color w:val="000000"/>
            <w:sz w:val="23"/>
            <w:szCs w:val="23"/>
          </w:rPr>
          <w:t>4</w:t>
        </w:r>
        <w:r w:rsidRPr="00F96BF0">
          <w:rPr>
            <w:color w:val="000000"/>
            <w:sz w:val="23"/>
            <w:szCs w:val="23"/>
          </w:rPr>
          <w:t>.</w:t>
        </w:r>
        <w:r>
          <w:rPr>
            <w:color w:val="000000"/>
            <w:sz w:val="23"/>
            <w:szCs w:val="23"/>
          </w:rPr>
          <w:tab/>
        </w:r>
        <w:del w:id="356" w:author="Thomas" w:date="2012-03-20T09:31:00Z">
          <w:r w:rsidRPr="00441FB1" w:rsidDel="00C25729">
            <w:rPr>
              <w:color w:val="000000"/>
            </w:rPr>
            <w:delText xml:space="preserve">The key functions of a VTS are to contribute to and enhance: </w:delText>
          </w:r>
        </w:del>
      </w:ins>
    </w:p>
    <w:p w14:paraId="40E6C8A0" w14:textId="77777777" w:rsidR="00152B1D" w:rsidRDefault="00152B1D" w:rsidP="00152B1D">
      <w:pPr>
        <w:numPr>
          <w:ins w:id="357" w:author="Paul Owen" w:date="2011-09-21T11:13:00Z"/>
        </w:numPr>
        <w:autoSpaceDE w:val="0"/>
        <w:autoSpaceDN w:val="0"/>
        <w:adjustRightInd w:val="0"/>
        <w:ind w:right="-50"/>
        <w:jc w:val="both"/>
        <w:rPr>
          <w:ins w:id="358" w:author="Paul Owen" w:date="2011-09-21T11:13:00Z"/>
          <w:del w:id="359" w:author="Thomas" w:date="2012-03-20T09:31:00Z"/>
          <w:color w:val="000000"/>
        </w:rPr>
        <w:pPrChange w:id="360" w:author="Thomas" w:date="2012-03-20T09:31:00Z">
          <w:pPr>
            <w:autoSpaceDE w:val="0"/>
            <w:autoSpaceDN w:val="0"/>
            <w:adjustRightInd w:val="0"/>
            <w:ind w:right="-50"/>
          </w:pPr>
        </w:pPrChange>
      </w:pPr>
    </w:p>
    <w:p w14:paraId="70AB7691" w14:textId="77777777" w:rsidR="00152B1D" w:rsidRDefault="00F727CC" w:rsidP="00152B1D">
      <w:pPr>
        <w:numPr>
          <w:ins w:id="361" w:author="Paul Owen" w:date="2011-09-21T11:13:00Z"/>
        </w:numPr>
        <w:autoSpaceDE w:val="0"/>
        <w:autoSpaceDN w:val="0"/>
        <w:adjustRightInd w:val="0"/>
        <w:ind w:right="-50"/>
        <w:jc w:val="both"/>
        <w:rPr>
          <w:ins w:id="362" w:author="Paul Owen" w:date="2011-09-21T11:13:00Z"/>
          <w:del w:id="363" w:author="Thomas" w:date="2012-03-20T09:31:00Z"/>
          <w:rFonts w:ascii="Times New Roman" w:hAnsi="Times New Roman"/>
          <w:color w:val="000000"/>
        </w:rPr>
        <w:pPrChange w:id="364" w:author="Thomas" w:date="2012-03-20T09:31:00Z">
          <w:pPr>
            <w:pStyle w:val="ColorfulList-Accent110"/>
            <w:numPr>
              <w:numId w:val="38"/>
            </w:numPr>
            <w:autoSpaceDE w:val="0"/>
            <w:autoSpaceDN w:val="0"/>
            <w:adjustRightInd w:val="0"/>
            <w:spacing w:after="0" w:line="240" w:lineRule="auto"/>
            <w:ind w:right="-50" w:hanging="360"/>
          </w:pPr>
        </w:pPrChange>
      </w:pPr>
      <w:ins w:id="365" w:author="Paul Owen" w:date="2011-09-21T11:13:00Z">
        <w:del w:id="366" w:author="Thomas" w:date="2012-03-20T09:31:00Z">
          <w:r w:rsidRPr="00441FB1" w:rsidDel="00C25729">
            <w:rPr>
              <w:rFonts w:ascii="Times New Roman" w:hAnsi="Times New Roman"/>
              <w:color w:val="000000"/>
            </w:rPr>
            <w:delText xml:space="preserve">Safety of life at sea; </w:delText>
          </w:r>
        </w:del>
      </w:ins>
    </w:p>
    <w:p w14:paraId="7CF08DB6" w14:textId="77777777" w:rsidR="00152B1D" w:rsidRDefault="00F727CC" w:rsidP="00152B1D">
      <w:pPr>
        <w:numPr>
          <w:ins w:id="367" w:author="Paul Owen" w:date="2011-09-21T11:13:00Z"/>
        </w:numPr>
        <w:autoSpaceDE w:val="0"/>
        <w:autoSpaceDN w:val="0"/>
        <w:adjustRightInd w:val="0"/>
        <w:ind w:right="-50"/>
        <w:jc w:val="both"/>
        <w:rPr>
          <w:ins w:id="368" w:author="Paul Owen" w:date="2011-09-21T11:13:00Z"/>
          <w:del w:id="369" w:author="Thomas" w:date="2012-03-20T09:31:00Z"/>
          <w:rFonts w:ascii="Times New Roman" w:hAnsi="Times New Roman"/>
          <w:color w:val="000000"/>
        </w:rPr>
        <w:pPrChange w:id="370" w:author="Thomas" w:date="2012-03-20T09:31:00Z">
          <w:pPr>
            <w:pStyle w:val="ColorfulList-Accent110"/>
            <w:numPr>
              <w:numId w:val="38"/>
            </w:numPr>
            <w:autoSpaceDE w:val="0"/>
            <w:autoSpaceDN w:val="0"/>
            <w:adjustRightInd w:val="0"/>
            <w:spacing w:after="114" w:line="240" w:lineRule="auto"/>
            <w:ind w:right="-50" w:hanging="360"/>
          </w:pPr>
        </w:pPrChange>
      </w:pPr>
      <w:ins w:id="371" w:author="Paul Owen" w:date="2011-09-21T11:13:00Z">
        <w:del w:id="372" w:author="Thomas" w:date="2012-03-20T09:31:00Z">
          <w:r w:rsidRPr="00441FB1" w:rsidDel="00C25729">
            <w:rPr>
              <w:rFonts w:ascii="Times New Roman" w:hAnsi="Times New Roman"/>
              <w:color w:val="000000"/>
            </w:rPr>
            <w:delText xml:space="preserve">Safety of navigation; </w:delText>
          </w:r>
        </w:del>
      </w:ins>
    </w:p>
    <w:p w14:paraId="337974D5" w14:textId="77777777" w:rsidR="00152B1D" w:rsidRDefault="00F727CC" w:rsidP="00152B1D">
      <w:pPr>
        <w:numPr>
          <w:ins w:id="373" w:author="Paul Owen" w:date="2011-09-21T11:13:00Z"/>
        </w:numPr>
        <w:autoSpaceDE w:val="0"/>
        <w:autoSpaceDN w:val="0"/>
        <w:adjustRightInd w:val="0"/>
        <w:ind w:right="-50"/>
        <w:jc w:val="both"/>
        <w:rPr>
          <w:ins w:id="374" w:author="Paul Owen" w:date="2011-09-21T11:13:00Z"/>
          <w:del w:id="375" w:author="Thomas" w:date="2012-03-20T09:31:00Z"/>
          <w:rFonts w:ascii="Times New Roman" w:hAnsi="Times New Roman"/>
          <w:color w:val="000000"/>
        </w:rPr>
        <w:pPrChange w:id="376" w:author="Thomas" w:date="2012-03-20T09:31:00Z">
          <w:pPr>
            <w:pStyle w:val="ColorfulList-Accent110"/>
            <w:numPr>
              <w:numId w:val="38"/>
            </w:numPr>
            <w:autoSpaceDE w:val="0"/>
            <w:autoSpaceDN w:val="0"/>
            <w:adjustRightInd w:val="0"/>
            <w:spacing w:after="114" w:line="240" w:lineRule="auto"/>
            <w:ind w:right="-50" w:hanging="360"/>
          </w:pPr>
        </w:pPrChange>
      </w:pPr>
      <w:ins w:id="377" w:author="Paul Owen" w:date="2011-09-21T11:13:00Z">
        <w:del w:id="378" w:author="Thomas" w:date="2012-03-20T09:31:00Z">
          <w:r w:rsidRPr="00441FB1" w:rsidDel="00C25729">
            <w:rPr>
              <w:rFonts w:ascii="Times New Roman" w:hAnsi="Times New Roman"/>
              <w:color w:val="000000"/>
            </w:rPr>
            <w:delText xml:space="preserve">Efficiency of vessel traffic movement; </w:delText>
          </w:r>
        </w:del>
      </w:ins>
    </w:p>
    <w:p w14:paraId="5583D0A4" w14:textId="77777777" w:rsidR="00152B1D" w:rsidRDefault="00F727CC" w:rsidP="00152B1D">
      <w:pPr>
        <w:numPr>
          <w:ins w:id="379" w:author="Paul Owen" w:date="2011-09-21T11:13:00Z"/>
        </w:numPr>
        <w:autoSpaceDE w:val="0"/>
        <w:autoSpaceDN w:val="0"/>
        <w:adjustRightInd w:val="0"/>
        <w:ind w:right="-50"/>
        <w:jc w:val="both"/>
        <w:rPr>
          <w:ins w:id="380" w:author="Paul Owen" w:date="2011-09-21T11:13:00Z"/>
          <w:del w:id="381" w:author="Thomas" w:date="2012-03-20T09:31:00Z"/>
          <w:rFonts w:ascii="Times New Roman" w:hAnsi="Times New Roman"/>
          <w:color w:val="000000"/>
        </w:rPr>
        <w:pPrChange w:id="382" w:author="Thomas" w:date="2012-03-20T09:31:00Z">
          <w:pPr>
            <w:pStyle w:val="ColorfulList-Accent110"/>
            <w:numPr>
              <w:numId w:val="38"/>
            </w:numPr>
            <w:autoSpaceDE w:val="0"/>
            <w:autoSpaceDN w:val="0"/>
            <w:adjustRightInd w:val="0"/>
            <w:spacing w:after="114" w:line="240" w:lineRule="auto"/>
            <w:ind w:right="-50" w:hanging="360"/>
          </w:pPr>
        </w:pPrChange>
      </w:pPr>
      <w:ins w:id="383" w:author="Paul Owen" w:date="2011-09-21T11:13:00Z">
        <w:del w:id="384" w:author="Thomas" w:date="2012-03-20T09:31:00Z">
          <w:r w:rsidRPr="00441FB1" w:rsidDel="00C25729">
            <w:rPr>
              <w:rFonts w:ascii="Times New Roman" w:hAnsi="Times New Roman"/>
              <w:color w:val="000000"/>
            </w:rPr>
            <w:delText xml:space="preserve">Protection of the marine environment; and </w:delText>
          </w:r>
        </w:del>
      </w:ins>
    </w:p>
    <w:p w14:paraId="3CE8056F" w14:textId="77777777" w:rsidR="00F727CC" w:rsidRDefault="00F727CC" w:rsidP="00441FB1">
      <w:pPr>
        <w:numPr>
          <w:ins w:id="385" w:author="Paul Owen" w:date="2011-09-21T11:13:00Z"/>
        </w:numPr>
        <w:autoSpaceDE w:val="0"/>
        <w:autoSpaceDN w:val="0"/>
        <w:adjustRightInd w:val="0"/>
        <w:ind w:right="-50"/>
        <w:jc w:val="both"/>
        <w:rPr>
          <w:color w:val="000000"/>
        </w:rPr>
      </w:pPr>
      <w:ins w:id="386" w:author="Paul Owen" w:date="2011-09-21T11:13:00Z">
        <w:del w:id="387" w:author="Thomas" w:date="2012-03-20T09:31:00Z">
          <w:r w:rsidRPr="00441FB1" w:rsidDel="00C25729">
            <w:rPr>
              <w:rFonts w:ascii="Times New Roman" w:hAnsi="Times New Roman"/>
              <w:color w:val="000000"/>
            </w:rPr>
            <w:delText>Protection of the adjacent communities and infrastructure.</w:delText>
          </w:r>
        </w:del>
        <w:r w:rsidRPr="00441FB1">
          <w:rPr>
            <w:rFonts w:ascii="Times New Roman" w:hAnsi="Times New Roman"/>
            <w:color w:val="000000"/>
          </w:rPr>
          <w:t xml:space="preserve"> </w:t>
        </w:r>
      </w:ins>
      <w:r w:rsidR="00441FB1" w:rsidRPr="00441FB1">
        <w:rPr>
          <w:rFonts w:cs="Arial"/>
          <w:color w:val="000000"/>
        </w:rPr>
        <w:t>I</w:t>
      </w:r>
      <w:ins w:id="388" w:author="Paul Owen" w:date="2011-09-21T11:13:00Z">
        <w:r w:rsidRPr="00441FB1">
          <w:rPr>
            <w:color w:val="000000"/>
          </w:rPr>
          <w:t xml:space="preserve">n addition VTS can contribute to: </w:t>
        </w:r>
      </w:ins>
    </w:p>
    <w:p w14:paraId="2C2555B5" w14:textId="77777777" w:rsidR="00441FB1" w:rsidRPr="00441FB1" w:rsidRDefault="00441FB1" w:rsidP="00441FB1">
      <w:pPr>
        <w:autoSpaceDE w:val="0"/>
        <w:autoSpaceDN w:val="0"/>
        <w:adjustRightInd w:val="0"/>
        <w:ind w:right="-50"/>
        <w:jc w:val="both"/>
        <w:rPr>
          <w:ins w:id="389" w:author="Paul Owen" w:date="2011-09-21T11:13:00Z"/>
          <w:color w:val="000000"/>
        </w:rPr>
      </w:pPr>
    </w:p>
    <w:p w14:paraId="2F55C730" w14:textId="77777777" w:rsidR="00F727CC" w:rsidRPr="00441FB1" w:rsidRDefault="00F727CC" w:rsidP="001C5A24">
      <w:pPr>
        <w:pStyle w:val="ColorfulList-Accent110"/>
        <w:numPr>
          <w:ilvl w:val="0"/>
          <w:numId w:val="39"/>
          <w:ins w:id="390" w:author="Paul Owen" w:date="2011-09-21T11:13:00Z"/>
        </w:numPr>
        <w:autoSpaceDE w:val="0"/>
        <w:autoSpaceDN w:val="0"/>
        <w:adjustRightInd w:val="0"/>
        <w:spacing w:after="115" w:line="240" w:lineRule="auto"/>
        <w:ind w:right="-50"/>
        <w:rPr>
          <w:ins w:id="391" w:author="Paul Owen" w:date="2011-09-21T11:13:00Z"/>
          <w:rFonts w:ascii="Arial" w:hAnsi="Arial" w:cs="Arial"/>
          <w:color w:val="000000"/>
          <w:lang w:val="en-GB"/>
        </w:rPr>
      </w:pPr>
      <w:ins w:id="392" w:author="Paul Owen" w:date="2011-09-21T11:13:00Z">
        <w:r w:rsidRPr="00441FB1">
          <w:rPr>
            <w:rFonts w:ascii="Arial" w:hAnsi="Arial" w:cs="Arial"/>
            <w:color w:val="000000"/>
            <w:lang w:val="en-GB"/>
          </w:rPr>
          <w:t xml:space="preserve">The efficiency of related activities; and </w:t>
        </w:r>
      </w:ins>
    </w:p>
    <w:p w14:paraId="08C74C64" w14:textId="77777777" w:rsidR="00152B1D" w:rsidRDefault="00F727CC" w:rsidP="00152B1D">
      <w:pPr>
        <w:pStyle w:val="ColorfulList-Accent110"/>
        <w:numPr>
          <w:ilvl w:val="0"/>
          <w:numId w:val="39"/>
          <w:ins w:id="393" w:author="Paul Owen" w:date="2011-09-21T11:13:00Z"/>
        </w:numPr>
        <w:autoSpaceDE w:val="0"/>
        <w:autoSpaceDN w:val="0"/>
        <w:adjustRightInd w:val="0"/>
        <w:spacing w:after="240" w:line="240" w:lineRule="auto"/>
        <w:ind w:right="-50"/>
        <w:rPr>
          <w:ins w:id="394" w:author="Thomas" w:date="2012-03-20T09:35:00Z"/>
          <w:rFonts w:ascii="Arial" w:hAnsi="Arial" w:cs="Arial"/>
          <w:color w:val="000000"/>
          <w:lang w:val="en-GB"/>
        </w:rPr>
        <w:pPrChange w:id="395" w:author="Paul Owen" w:date="2011-09-21T11:14:00Z">
          <w:pPr>
            <w:pStyle w:val="ColorfulList-Accent110"/>
            <w:numPr>
              <w:numId w:val="5"/>
            </w:numPr>
            <w:tabs>
              <w:tab w:val="num" w:pos="360"/>
            </w:tabs>
            <w:autoSpaceDE w:val="0"/>
            <w:autoSpaceDN w:val="0"/>
            <w:adjustRightInd w:val="0"/>
            <w:spacing w:after="0" w:line="240" w:lineRule="auto"/>
            <w:ind w:left="360" w:right="-50" w:hanging="360"/>
          </w:pPr>
        </w:pPrChange>
      </w:pPr>
      <w:ins w:id="396" w:author="Paul Owen" w:date="2011-09-21T11:13:00Z">
        <w:r w:rsidRPr="00441FB1">
          <w:rPr>
            <w:rFonts w:ascii="Arial" w:hAnsi="Arial" w:cs="Arial"/>
            <w:color w:val="000000"/>
            <w:lang w:val="en-GB"/>
          </w:rPr>
          <w:t xml:space="preserve">Support Maritime Security. </w:t>
        </w:r>
      </w:ins>
      <w:ins w:id="397" w:author="Thomas" w:date="2012-03-20T09:35:00Z">
        <w:r w:rsidR="00C25729" w:rsidRPr="00441FB1">
          <w:rPr>
            <w:rFonts w:ascii="Arial" w:hAnsi="Arial" w:cs="Arial"/>
            <w:color w:val="000000"/>
            <w:lang w:val="en-GB"/>
          </w:rPr>
          <w:t>; and</w:t>
        </w:r>
      </w:ins>
    </w:p>
    <w:p w14:paraId="60CA4489" w14:textId="77777777" w:rsidR="00152B1D" w:rsidRDefault="00C25729" w:rsidP="00152B1D">
      <w:pPr>
        <w:pStyle w:val="ColorfulList-Accent110"/>
        <w:numPr>
          <w:ilvl w:val="0"/>
          <w:numId w:val="39"/>
          <w:ins w:id="398" w:author="Paul Owen" w:date="2011-09-21T11:13:00Z"/>
        </w:numPr>
        <w:autoSpaceDE w:val="0"/>
        <w:autoSpaceDN w:val="0"/>
        <w:adjustRightInd w:val="0"/>
        <w:spacing w:after="240" w:line="240" w:lineRule="auto"/>
        <w:ind w:right="-50"/>
        <w:rPr>
          <w:ins w:id="399" w:author="Paul Owen" w:date="2011-09-21T11:13:00Z"/>
          <w:rFonts w:ascii="Arial" w:hAnsi="Arial" w:cs="Arial"/>
          <w:color w:val="000000"/>
          <w:lang w:val="en-GB"/>
        </w:rPr>
        <w:pPrChange w:id="400" w:author="Paul Owen" w:date="2011-09-21T11:14:00Z">
          <w:pPr>
            <w:pStyle w:val="ColorfulList-Accent110"/>
            <w:numPr>
              <w:numId w:val="5"/>
            </w:numPr>
            <w:tabs>
              <w:tab w:val="num" w:pos="360"/>
            </w:tabs>
            <w:autoSpaceDE w:val="0"/>
            <w:autoSpaceDN w:val="0"/>
            <w:adjustRightInd w:val="0"/>
            <w:spacing w:after="0" w:line="240" w:lineRule="auto"/>
            <w:ind w:left="360" w:right="-50" w:hanging="360"/>
          </w:pPr>
        </w:pPrChange>
      </w:pPr>
      <w:ins w:id="401" w:author="Thomas" w:date="2012-03-20T09:35:00Z">
        <w:r w:rsidRPr="00441FB1">
          <w:rPr>
            <w:rFonts w:ascii="Arial" w:hAnsi="Arial" w:cs="Arial"/>
            <w:color w:val="000000"/>
            <w:lang w:val="en-GB"/>
          </w:rPr>
          <w:t>Assist in prevention of pollution and co-ordination of pollution response</w:t>
        </w:r>
      </w:ins>
    </w:p>
    <w:p w14:paraId="4AB41C0D" w14:textId="77777777" w:rsidR="00F727CC" w:rsidRDefault="00F727CC" w:rsidP="001C5A24">
      <w:pPr>
        <w:jc w:val="both"/>
        <w:rPr>
          <w:ins w:id="402" w:author="Paul Owen" w:date="2011-09-21T11:13:00Z"/>
        </w:rPr>
      </w:pPr>
      <w:r w:rsidRPr="00D167E0">
        <w:t>2.1.</w:t>
      </w:r>
      <w:ins w:id="403" w:author="Paul Owen" w:date="2011-09-21T11:14:00Z">
        <w:r>
          <w:t>5</w:t>
        </w:r>
      </w:ins>
      <w:del w:id="404" w:author="Paul Owen" w:date="2011-09-21T11:14:00Z">
        <w:r w:rsidRPr="00D167E0" w:rsidDel="00D6303F">
          <w:delText>4</w:delText>
        </w:r>
      </w:del>
      <w:r w:rsidRPr="00D167E0">
        <w:t xml:space="preserve"> </w:t>
      </w:r>
      <w:r w:rsidRPr="00D167E0">
        <w:tab/>
        <w:t xml:space="preserve">The precise </w:t>
      </w:r>
      <w:del w:id="405" w:author="Paul Owen" w:date="2011-09-21T11:15:00Z">
        <w:r w:rsidRPr="00D167E0" w:rsidDel="00D6303F">
          <w:delText xml:space="preserve">objectives </w:delText>
        </w:r>
      </w:del>
      <w:ins w:id="406" w:author="Paul Owen" w:date="2011-09-21T11:15:00Z">
        <w:r>
          <w:t>functions</w:t>
        </w:r>
        <w:r w:rsidRPr="00D167E0">
          <w:t xml:space="preserve"> </w:t>
        </w:r>
      </w:ins>
      <w:r w:rsidRPr="00D167E0">
        <w:t>of any vessel traffic service will depend upon the particular circumstances in the VTS area and the volume and character of maritime traffic as set forth in 3.2 of these Guidelines and Criteria.</w:t>
      </w:r>
    </w:p>
    <w:p w14:paraId="7AA50838" w14:textId="77777777" w:rsidR="00F727CC" w:rsidRPr="007E1E07" w:rsidDel="00332962" w:rsidRDefault="00F727CC" w:rsidP="001C5A24">
      <w:pPr>
        <w:numPr>
          <w:ins w:id="407" w:author="Paul Owen" w:date="2011-09-21T11:13:00Z"/>
        </w:numPr>
        <w:jc w:val="both"/>
        <w:rPr>
          <w:del w:id="408" w:author="Aust VTSWG" w:date="2011-12-20T16:10:00Z"/>
        </w:rPr>
      </w:pPr>
    </w:p>
    <w:p w14:paraId="283942F5" w14:textId="77777777" w:rsidR="00F727CC" w:rsidRPr="007E1E07" w:rsidRDefault="00F727CC" w:rsidP="001C5A24"/>
    <w:p w14:paraId="37CA7929" w14:textId="77777777" w:rsidR="00F727CC" w:rsidRPr="007E1E07" w:rsidRDefault="00F727CC" w:rsidP="001C5A24">
      <w:r w:rsidRPr="00D167E0">
        <w:t xml:space="preserve">2.2 </w:t>
      </w:r>
      <w:r w:rsidRPr="00D167E0">
        <w:tab/>
        <w:t xml:space="preserve">Responsibilities and </w:t>
      </w:r>
      <w:del w:id="409" w:author="Thomas" w:date="2012-03-21T06:17:00Z">
        <w:r w:rsidRPr="00D167E0" w:rsidDel="006B3C7B">
          <w:delText>l</w:delText>
        </w:r>
      </w:del>
      <w:ins w:id="410" w:author="Thomas" w:date="2012-03-21T06:17:00Z">
        <w:r w:rsidR="006B3C7B">
          <w:t>L</w:t>
        </w:r>
      </w:ins>
      <w:r w:rsidRPr="00D167E0">
        <w:t>iability</w:t>
      </w:r>
    </w:p>
    <w:p w14:paraId="6D96F0A9" w14:textId="77777777" w:rsidR="00F727CC" w:rsidRPr="007E1E07" w:rsidRDefault="00F727CC" w:rsidP="001C5A24"/>
    <w:p w14:paraId="529B6A45" w14:textId="77777777" w:rsidR="00F727CC" w:rsidRPr="007E1E07" w:rsidRDefault="00F727CC" w:rsidP="001C5A24">
      <w:pPr>
        <w:jc w:val="both"/>
      </w:pPr>
      <w:r w:rsidRPr="00D167E0">
        <w:lastRenderedPageBreak/>
        <w:t xml:space="preserve">2.2.1 </w:t>
      </w:r>
      <w:r w:rsidRPr="00D167E0">
        <w:tab/>
        <w:t>Where two or more Governments have a common interest in establishing a VTS in a particular area, they should develop a co-ordinated vessel traffic service on the basis of an agreement between them. Where a co-ordinated vessel traffic service is established, it should have uniform procedures and operations.</w:t>
      </w:r>
    </w:p>
    <w:p w14:paraId="2F48C20B" w14:textId="77777777" w:rsidR="00F727CC" w:rsidRPr="007E1E07" w:rsidRDefault="00F727CC" w:rsidP="001C5A24">
      <w:pPr>
        <w:jc w:val="both"/>
      </w:pPr>
    </w:p>
    <w:p w14:paraId="1548E5D5" w14:textId="77777777" w:rsidR="00F727CC" w:rsidRPr="007E1E07" w:rsidRDefault="00F727CC" w:rsidP="001C5A24">
      <w:pPr>
        <w:spacing w:after="120"/>
        <w:jc w:val="both"/>
      </w:pPr>
      <w:r w:rsidRPr="00D167E0">
        <w:t xml:space="preserve">2.2.2 </w:t>
      </w:r>
      <w:r w:rsidRPr="00D167E0">
        <w:tab/>
        <w:t xml:space="preserve">In planning and establishing a VTS, the Contracting Government or Governments or the </w:t>
      </w:r>
      <w:ins w:id="411" w:author="Aust VTSWG" w:date="2011-12-19T17:16:00Z">
        <w:r>
          <w:t>C</w:t>
        </w:r>
      </w:ins>
      <w:del w:id="412" w:author="Aust VTSWG" w:date="2011-12-19T17:16:00Z">
        <w:r w:rsidRPr="00D167E0" w:rsidDel="003D147B">
          <w:delText>c</w:delText>
        </w:r>
      </w:del>
      <w:r w:rsidRPr="00D167E0">
        <w:t xml:space="preserve">ompetent </w:t>
      </w:r>
      <w:ins w:id="413" w:author="Aust VTSWG" w:date="2011-12-19T17:16:00Z">
        <w:r>
          <w:t>A</w:t>
        </w:r>
      </w:ins>
      <w:del w:id="414" w:author="Aust VTSWG" w:date="2011-12-19T17:16:00Z">
        <w:r w:rsidRPr="00D167E0" w:rsidDel="003D147B">
          <w:delText>a</w:delText>
        </w:r>
      </w:del>
      <w:r w:rsidRPr="00D167E0">
        <w:t>uthority should:</w:t>
      </w:r>
    </w:p>
    <w:p w14:paraId="28A5DAF2" w14:textId="77777777" w:rsidR="00F727CC" w:rsidRPr="007E1E07" w:rsidRDefault="00F727CC" w:rsidP="001C5A24">
      <w:pPr>
        <w:spacing w:after="120"/>
        <w:ind w:left="1309" w:hanging="748"/>
        <w:jc w:val="both"/>
      </w:pPr>
      <w:r w:rsidRPr="00D167E0">
        <w:t>.1</w:t>
      </w:r>
      <w:r w:rsidRPr="00D167E0">
        <w:tab/>
        <w:t xml:space="preserve">ensure that a legal basis for the operation of a VTS is provided for and that the VTS is operated in accordance with </w:t>
      </w:r>
      <w:ins w:id="415" w:author="Aust VTSWG" w:date="2012-02-07T15:53:00Z">
        <w:r>
          <w:t>legislative requirements of the Contracting Governements</w:t>
        </w:r>
      </w:ins>
      <w:del w:id="416" w:author="Aust VTSWG" w:date="2012-02-07T15:53:00Z">
        <w:r w:rsidRPr="00D167E0" w:rsidDel="00282C05">
          <w:delText>nation</w:delText>
        </w:r>
      </w:del>
      <w:del w:id="417" w:author="Aust VTSWG" w:date="2012-02-07T15:54:00Z">
        <w:r w:rsidRPr="00D167E0" w:rsidDel="00282C05">
          <w:delText>al and international law</w:delText>
        </w:r>
      </w:del>
      <w:r w:rsidRPr="00D167E0">
        <w:t>;</w:t>
      </w:r>
    </w:p>
    <w:p w14:paraId="7DCD4316" w14:textId="77777777" w:rsidR="00F727CC" w:rsidRPr="007E1E07" w:rsidRDefault="00F727CC" w:rsidP="001C5A24">
      <w:pPr>
        <w:spacing w:after="120"/>
        <w:ind w:left="1309" w:hanging="748"/>
        <w:jc w:val="both"/>
      </w:pPr>
      <w:r w:rsidRPr="00D167E0">
        <w:t>.2</w:t>
      </w:r>
      <w:r w:rsidRPr="00D167E0">
        <w:tab/>
        <w:t>ensure that objectives for the VTS are set;</w:t>
      </w:r>
    </w:p>
    <w:p w14:paraId="4693A6A4" w14:textId="77777777" w:rsidR="00F727CC" w:rsidRDefault="00F727CC" w:rsidP="001C5A24">
      <w:pPr>
        <w:spacing w:after="120"/>
        <w:ind w:left="1309" w:hanging="748"/>
        <w:jc w:val="both"/>
        <w:rPr>
          <w:ins w:id="418" w:author="Paul Owen" w:date="2011-09-21T11:16:00Z"/>
        </w:rPr>
      </w:pPr>
      <w:r w:rsidRPr="00D167E0">
        <w:t>.3</w:t>
      </w:r>
      <w:r w:rsidRPr="00D167E0">
        <w:tab/>
        <w:t>ensure that a VTS authority is appointed and legally empowered;</w:t>
      </w:r>
    </w:p>
    <w:p w14:paraId="296CC0F7" w14:textId="77777777" w:rsidR="00F727CC" w:rsidRDefault="00F727CC" w:rsidP="001C5A24">
      <w:pPr>
        <w:numPr>
          <w:ins w:id="419" w:author="Paul Owen" w:date="2011-09-21T11:16:00Z"/>
        </w:numPr>
        <w:spacing w:after="120"/>
        <w:ind w:left="1309" w:hanging="748"/>
        <w:jc w:val="both"/>
        <w:rPr>
          <w:ins w:id="420" w:author="Aust VTSWG" w:date="2012-02-07T16:04:00Z"/>
        </w:rPr>
      </w:pPr>
      <w:ins w:id="421" w:author="Paul Owen" w:date="2011-09-21T11:16:00Z">
        <w:r>
          <w:t>.4</w:t>
        </w:r>
        <w:r>
          <w:tab/>
        </w:r>
      </w:ins>
      <w:ins w:id="422" w:author="Aust VTSWG" w:date="2012-02-07T16:04:00Z">
        <w:r>
          <w:t xml:space="preserve">ensure that the </w:t>
        </w:r>
      </w:ins>
      <w:ins w:id="423" w:author="Aust VTSWG" w:date="2012-02-07T16:07:00Z">
        <w:r>
          <w:t xml:space="preserve">services provided by the </w:t>
        </w:r>
      </w:ins>
      <w:ins w:id="424" w:author="Aust VTSWG" w:date="2012-02-07T16:04:00Z">
        <w:r>
          <w:t xml:space="preserve">VTS authority </w:t>
        </w:r>
      </w:ins>
      <w:ins w:id="425" w:author="Aust VTSWG" w:date="2012-02-07T16:07:00Z">
        <w:r>
          <w:t xml:space="preserve">are consistent with the </w:t>
        </w:r>
      </w:ins>
      <w:ins w:id="426" w:author="Aust VTSWG" w:date="2012-02-07T16:06:00Z">
        <w:r>
          <w:t>I</w:t>
        </w:r>
      </w:ins>
      <w:ins w:id="427" w:author="Aust VTSWG" w:date="2012-02-07T16:04:00Z">
        <w:r>
          <w:t>ALA guidelines</w:t>
        </w:r>
      </w:ins>
      <w:ins w:id="428" w:author="Thomas" w:date="2012-03-20T09:38:00Z">
        <w:r w:rsidR="00C25729">
          <w:t>,</w:t>
        </w:r>
      </w:ins>
      <w:ins w:id="429" w:author="Aust VTSWG" w:date="2012-02-07T16:04:00Z">
        <w:r>
          <w:t xml:space="preserve"> </w:t>
        </w:r>
        <w:del w:id="430" w:author="Thomas" w:date="2012-03-20T09:39:00Z">
          <w:r w:rsidDel="00C25729">
            <w:delText xml:space="preserve">and </w:delText>
          </w:r>
        </w:del>
        <w:r>
          <w:t>recommendations</w:t>
        </w:r>
      </w:ins>
      <w:ins w:id="431" w:author="Thomas" w:date="2012-03-20T09:39:00Z">
        <w:r w:rsidR="00C25729">
          <w:t>, and manuals</w:t>
        </w:r>
      </w:ins>
      <w:r w:rsidR="00441FB1">
        <w:t>;</w:t>
      </w:r>
    </w:p>
    <w:p w14:paraId="4C337FF9" w14:textId="77777777" w:rsidR="00F727CC" w:rsidRDefault="00F727CC" w:rsidP="001C5A24">
      <w:pPr>
        <w:numPr>
          <w:ins w:id="432" w:author="Aust VTSWG" w:date="2012-02-07T16:04:00Z"/>
        </w:numPr>
        <w:spacing w:after="120"/>
        <w:ind w:left="1309" w:hanging="748"/>
        <w:jc w:val="both"/>
        <w:rPr>
          <w:ins w:id="433" w:author="Paul Owen" w:date="2011-09-21T11:16:00Z"/>
        </w:rPr>
      </w:pPr>
      <w:ins w:id="434" w:author="Aust VTSWG" w:date="2012-02-07T16:04:00Z">
        <w:r>
          <w:t>.</w:t>
        </w:r>
      </w:ins>
      <w:r w:rsidR="00441FB1">
        <w:t>5</w:t>
      </w:r>
      <w:ins w:id="435" w:author="Aust VTSWG" w:date="2012-02-07T16:04:00Z">
        <w:r>
          <w:t xml:space="preserve">     </w:t>
        </w:r>
      </w:ins>
      <w:r w:rsidR="00441FB1">
        <w:tab/>
      </w:r>
      <w:ins w:id="436" w:author="Paul Owen" w:date="2011-09-21T11:16:00Z">
        <w:r>
          <w:t xml:space="preserve">ensure that </w:t>
        </w:r>
      </w:ins>
      <w:ins w:id="437" w:author="Aust VTSWG" w:date="2011-12-19T17:16:00Z">
        <w:r>
          <w:t xml:space="preserve">a </w:t>
        </w:r>
      </w:ins>
      <w:ins w:id="438" w:author="Paul Owen" w:date="2011-09-21T11:16:00Z">
        <w:r>
          <w:t>formal risk assessment is carried out;</w:t>
        </w:r>
      </w:ins>
    </w:p>
    <w:p w14:paraId="6EC14ECB" w14:textId="77777777" w:rsidR="00F727CC" w:rsidRPr="007E1E07" w:rsidRDefault="00F727CC" w:rsidP="001C5A24">
      <w:pPr>
        <w:numPr>
          <w:ins w:id="439" w:author="Paul Owen" w:date="2011-09-21T11:16:00Z"/>
        </w:numPr>
        <w:spacing w:after="120"/>
        <w:ind w:left="1309" w:hanging="748"/>
        <w:jc w:val="both"/>
      </w:pPr>
      <w:ins w:id="440" w:author="Paul Owen" w:date="2011-09-21T11:16:00Z">
        <w:r>
          <w:t>.</w:t>
        </w:r>
      </w:ins>
      <w:r w:rsidR="00441FB1">
        <w:t>6</w:t>
      </w:r>
      <w:ins w:id="441" w:author="Paul Owen" w:date="2011-09-21T11:16:00Z">
        <w:r>
          <w:tab/>
          <w:t xml:space="preserve">ensure that </w:t>
        </w:r>
        <w:del w:id="442" w:author="Aust VTSWG" w:date="2011-12-19T17:16:00Z">
          <w:r w:rsidDel="003D147B">
            <w:delText xml:space="preserve">all the </w:delText>
          </w:r>
        </w:del>
        <w:r>
          <w:t xml:space="preserve">information covering </w:t>
        </w:r>
      </w:ins>
      <w:ins w:id="443" w:author="Aust VTSWG" w:date="2011-12-19T17:16:00Z">
        <w:r>
          <w:t xml:space="preserve">the </w:t>
        </w:r>
      </w:ins>
      <w:ins w:id="444" w:author="Paul Owen" w:date="2011-09-21T11:16:00Z">
        <w:r>
          <w:t xml:space="preserve">VTS </w:t>
        </w:r>
      </w:ins>
      <w:ins w:id="445" w:author="Aust VTSWG" w:date="2011-12-19T17:16:00Z">
        <w:r>
          <w:t>area is</w:t>
        </w:r>
      </w:ins>
      <w:ins w:id="446" w:author="Paul Owen" w:date="2011-09-21T11:16:00Z">
        <w:del w:id="447" w:author="Aust VTSWG" w:date="2011-12-19T17:16:00Z">
          <w:r w:rsidDel="003D147B">
            <w:delText>are</w:delText>
          </w:r>
        </w:del>
        <w:r>
          <w:t xml:space="preserve"> up to date and </w:t>
        </w:r>
      </w:ins>
      <w:ins w:id="448" w:author="Paul Owen" w:date="2011-09-21T11:17:00Z">
        <w:r>
          <w:t>available</w:t>
        </w:r>
      </w:ins>
      <w:ins w:id="449" w:author="Paul Owen" w:date="2011-09-21T11:16:00Z">
        <w:r>
          <w:t xml:space="preserve"> </w:t>
        </w:r>
      </w:ins>
      <w:ins w:id="450" w:author="Paul Owen" w:date="2011-09-21T11:17:00Z">
        <w:r>
          <w:t xml:space="preserve">to </w:t>
        </w:r>
        <w:del w:id="451" w:author="Aust VTSWG" w:date="2011-12-19T17:16:00Z">
          <w:r w:rsidDel="003D147B">
            <w:delText xml:space="preserve">the </w:delText>
          </w:r>
        </w:del>
        <w:r>
          <w:t>vessel</w:t>
        </w:r>
      </w:ins>
      <w:ins w:id="452" w:author="Aust VTSWG" w:date="2011-12-19T17:16:00Z">
        <w:r>
          <w:t>s</w:t>
        </w:r>
      </w:ins>
      <w:ins w:id="453" w:author="Paul Owen" w:date="2011-09-21T11:17:00Z">
        <w:r>
          <w:t>;</w:t>
        </w:r>
      </w:ins>
    </w:p>
    <w:p w14:paraId="08F8ABB3" w14:textId="77777777" w:rsidR="00F727CC" w:rsidRPr="007E1E07" w:rsidRDefault="00F727CC" w:rsidP="001C5A24">
      <w:pPr>
        <w:spacing w:after="120"/>
        <w:ind w:left="1309" w:hanging="748"/>
        <w:jc w:val="both"/>
      </w:pPr>
      <w:r w:rsidRPr="00D167E0">
        <w:t>.</w:t>
      </w:r>
      <w:r w:rsidR="00441FB1">
        <w:t>7</w:t>
      </w:r>
      <w:del w:id="454" w:author="Paul Owen" w:date="2011-09-21T11:17:00Z">
        <w:r w:rsidRPr="00D167E0" w:rsidDel="00D6303F">
          <w:delText>4</w:delText>
        </w:r>
      </w:del>
      <w:r w:rsidRPr="00D167E0">
        <w:tab/>
        <w:t xml:space="preserve">ensure that the service area is </w:t>
      </w:r>
      <w:del w:id="455" w:author="Paul Owen" w:date="2011-09-21T11:17:00Z">
        <w:r w:rsidRPr="00D167E0" w:rsidDel="00D6303F">
          <w:delText xml:space="preserve">delineated </w:delText>
        </w:r>
      </w:del>
      <w:ins w:id="456" w:author="Paul Owen" w:date="2011-09-21T11:17:00Z">
        <w:r>
          <w:t>clearly defined</w:t>
        </w:r>
        <w:r w:rsidRPr="00D167E0">
          <w:t xml:space="preserve"> </w:t>
        </w:r>
      </w:ins>
      <w:r w:rsidRPr="00D167E0">
        <w:t>and declared a</w:t>
      </w:r>
      <w:ins w:id="457" w:author="Aust VTSWG" w:date="2011-12-20T16:02:00Z">
        <w:r>
          <w:t>s the</w:t>
        </w:r>
      </w:ins>
      <w:r w:rsidRPr="00D167E0">
        <w:t xml:space="preserve"> VTS area; where appropriate, this area may be subdivided in sub-areas or sectors;</w:t>
      </w:r>
    </w:p>
    <w:p w14:paraId="46DF9F82" w14:textId="77777777" w:rsidR="00F727CC" w:rsidRPr="007E1E07" w:rsidRDefault="00F727CC" w:rsidP="001C5A24">
      <w:pPr>
        <w:spacing w:after="120"/>
        <w:ind w:left="1309" w:hanging="748"/>
        <w:jc w:val="both"/>
      </w:pPr>
      <w:r w:rsidRPr="00D167E0">
        <w:t>.</w:t>
      </w:r>
      <w:r w:rsidR="00441FB1">
        <w:t>8</w:t>
      </w:r>
      <w:del w:id="458" w:author="Paul Owen" w:date="2011-09-21T11:17:00Z">
        <w:r w:rsidRPr="00D167E0" w:rsidDel="00D6303F">
          <w:delText>5</w:delText>
        </w:r>
      </w:del>
      <w:r w:rsidRPr="00D167E0">
        <w:tab/>
        <w:t>determine the type</w:t>
      </w:r>
      <w:ins w:id="459" w:author="Aust VTSWG" w:date="2012-02-07T16:09:00Z">
        <w:r>
          <w:t>s</w:t>
        </w:r>
      </w:ins>
      <w:del w:id="460" w:author="Aust VTSWG" w:date="2012-02-07T16:09:00Z">
        <w:r w:rsidRPr="00D167E0" w:rsidDel="00262315">
          <w:delText xml:space="preserve"> and level</w:delText>
        </w:r>
      </w:del>
      <w:r w:rsidRPr="00D167E0">
        <w:t xml:space="preserve"> of services to be provided, having regard to the objectives of the VTS;</w:t>
      </w:r>
    </w:p>
    <w:p w14:paraId="0BF721E2" w14:textId="77777777" w:rsidR="00F727CC" w:rsidRPr="007E1E07" w:rsidRDefault="00F727CC" w:rsidP="001C5A24">
      <w:pPr>
        <w:spacing w:after="120"/>
        <w:ind w:left="1309" w:hanging="748"/>
        <w:jc w:val="both"/>
      </w:pPr>
      <w:r w:rsidRPr="00D167E0">
        <w:t>.</w:t>
      </w:r>
      <w:r w:rsidR="00441FB1">
        <w:t>9</w:t>
      </w:r>
      <w:del w:id="461" w:author="Paul Owen" w:date="2011-09-21T11:17:00Z">
        <w:r w:rsidRPr="00D167E0" w:rsidDel="00D6303F">
          <w:delText>6</w:delText>
        </w:r>
      </w:del>
      <w:r w:rsidRPr="00D167E0">
        <w:tab/>
        <w:t>establish appropriate standards for shore- and offshore-based equipment;</w:t>
      </w:r>
    </w:p>
    <w:p w14:paraId="22DBA4E8" w14:textId="77777777" w:rsidR="00F727CC" w:rsidRPr="003D147B" w:rsidRDefault="00F727CC" w:rsidP="001C5A24">
      <w:pPr>
        <w:spacing w:after="120"/>
        <w:ind w:left="1309" w:hanging="748"/>
        <w:jc w:val="both"/>
      </w:pPr>
      <w:r w:rsidRPr="00D167E0">
        <w:t>.</w:t>
      </w:r>
      <w:r w:rsidR="00441FB1">
        <w:t>10</w:t>
      </w:r>
      <w:del w:id="462" w:author="Paul Owen" w:date="2011-09-21T11:17:00Z">
        <w:r w:rsidRPr="00D167E0" w:rsidDel="00D6303F">
          <w:delText>7</w:delText>
        </w:r>
      </w:del>
      <w:r w:rsidRPr="00D167E0">
        <w:tab/>
        <w:t xml:space="preserve">ensure that the VTS </w:t>
      </w:r>
      <w:ins w:id="463" w:author="Aust VTSWG" w:date="2011-12-19T17:17:00Z">
        <w:r>
          <w:t>A</w:t>
        </w:r>
      </w:ins>
      <w:del w:id="464" w:author="Aust VTSWG" w:date="2011-12-19T17:17:00Z">
        <w:r w:rsidRPr="00D167E0" w:rsidDel="003D147B">
          <w:delText>a</w:delText>
        </w:r>
      </w:del>
      <w:r w:rsidRPr="00D167E0">
        <w:t xml:space="preserve">uthority </w:t>
      </w:r>
      <w:commentRangeStart w:id="465"/>
      <w:ins w:id="466" w:author="Aust VTSWG" w:date="2012-02-07T15:57:00Z">
        <w:r>
          <w:t>is appropriately</w:t>
        </w:r>
      </w:ins>
      <w:ins w:id="467" w:author="Aust VTSWG" w:date="2012-02-07T15:58:00Z">
        <w:r>
          <w:t xml:space="preserve"> equipped</w:t>
        </w:r>
        <w:commentRangeEnd w:id="465"/>
        <w:r>
          <w:rPr>
            <w:rStyle w:val="CommentReference"/>
          </w:rPr>
          <w:commentReference w:id="465"/>
        </w:r>
      </w:ins>
      <w:ins w:id="468" w:author="Aust VTSWG" w:date="2012-02-07T15:57:00Z">
        <w:r>
          <w:t xml:space="preserve"> </w:t>
        </w:r>
      </w:ins>
      <w:del w:id="469" w:author="Aust VTSWG" w:date="2011-12-19T17:17:00Z">
        <w:r w:rsidRPr="003D147B" w:rsidDel="003D147B">
          <w:delText xml:space="preserve">is provided </w:delText>
        </w:r>
      </w:del>
      <w:r w:rsidRPr="003D147B">
        <w:t>with the equipment and facilities necessary to effectively accomplish the objectives of the VTS;</w:t>
      </w:r>
    </w:p>
    <w:p w14:paraId="5F522EE6" w14:textId="77777777" w:rsidR="00F727CC" w:rsidRPr="007E1E07" w:rsidRDefault="00F727CC" w:rsidP="001C5A24">
      <w:pPr>
        <w:spacing w:after="120"/>
        <w:ind w:left="1309" w:hanging="748"/>
        <w:jc w:val="both"/>
      </w:pPr>
      <w:r w:rsidRPr="003D147B">
        <w:t>.</w:t>
      </w:r>
      <w:ins w:id="470" w:author="Paul Owen" w:date="2011-09-21T11:17:00Z">
        <w:r w:rsidRPr="003D147B">
          <w:t>1</w:t>
        </w:r>
      </w:ins>
      <w:r w:rsidR="00441FB1">
        <w:t>1</w:t>
      </w:r>
      <w:del w:id="471" w:author="Paul Owen" w:date="2011-09-21T11:17:00Z">
        <w:r w:rsidRPr="003D147B" w:rsidDel="00D6303F">
          <w:delText>8</w:delText>
        </w:r>
      </w:del>
      <w:r w:rsidRPr="003D147B">
        <w:tab/>
        <w:t xml:space="preserve">ensure that the VTS </w:t>
      </w:r>
      <w:ins w:id="472" w:author="Aust VTSWG" w:date="2011-12-19T17:18:00Z">
        <w:r>
          <w:t>A</w:t>
        </w:r>
      </w:ins>
      <w:del w:id="473" w:author="Aust VTSWG" w:date="2011-12-19T17:17:00Z">
        <w:r w:rsidRPr="003D147B" w:rsidDel="003D147B">
          <w:delText>a</w:delText>
        </w:r>
      </w:del>
      <w:r w:rsidRPr="003D147B">
        <w:t xml:space="preserve">uthority </w:t>
      </w:r>
      <w:ins w:id="474" w:author="Aust VTSWG" w:date="2012-02-07T16:01:00Z">
        <w:r>
          <w:t>has</w:t>
        </w:r>
      </w:ins>
      <w:ins w:id="475" w:author="Aust VTSWG" w:date="2011-12-19T17:17:00Z">
        <w:del w:id="476" w:author="Thomas" w:date="2012-03-21T05:22:00Z">
          <w:r w:rsidRPr="003D147B" w:rsidDel="003E457B">
            <w:delText xml:space="preserve"> </w:delText>
          </w:r>
        </w:del>
      </w:ins>
      <w:del w:id="477" w:author="Aust VTSWG" w:date="2011-12-19T17:17:00Z">
        <w:r w:rsidRPr="003D147B" w:rsidDel="003D147B">
          <w:delText xml:space="preserve">is provided </w:delText>
        </w:r>
      </w:del>
      <w:del w:id="478" w:author="Aust VTSWG" w:date="2012-02-07T16:01:00Z">
        <w:r w:rsidRPr="00D167E0" w:rsidDel="00372D5E">
          <w:delText>with</w:delText>
        </w:r>
      </w:del>
      <w:r w:rsidRPr="00D167E0">
        <w:t xml:space="preserve"> sufficient </w:t>
      </w:r>
      <w:del w:id="479" w:author="Aust VTSWG" w:date="2012-02-07T16:01:00Z">
        <w:r w:rsidRPr="00D167E0" w:rsidDel="00372D5E">
          <w:delText>staff,</w:delText>
        </w:r>
      </w:del>
      <w:del w:id="480" w:author="Thomas" w:date="2012-03-21T05:22:00Z">
        <w:r w:rsidRPr="00D167E0" w:rsidDel="003E457B">
          <w:delText xml:space="preserve"> </w:delText>
        </w:r>
      </w:del>
      <w:del w:id="481" w:author="Thomas" w:date="2012-03-21T05:25:00Z">
        <w:r w:rsidRPr="00D167E0" w:rsidDel="003E457B">
          <w:delText xml:space="preserve">appropriately </w:delText>
        </w:r>
      </w:del>
      <w:r w:rsidRPr="00D167E0">
        <w:t>qualified</w:t>
      </w:r>
      <w:ins w:id="482" w:author="Aust VTSWG" w:date="2012-02-07T16:01:00Z">
        <w:r>
          <w:t xml:space="preserve"> staff</w:t>
        </w:r>
      </w:ins>
      <w:r w:rsidRPr="00D167E0">
        <w:t xml:space="preserve">, suitably trained and capable of performing the tasks required, taking into consideration, the type and level of services to be provided and the current IMO Guidelines on the recruitment, qualifications and training of VTS operators given in </w:t>
      </w:r>
      <w:del w:id="483" w:author="Aust VTSWG" w:date="2011-12-19T17:18:00Z">
        <w:r w:rsidRPr="00D167E0" w:rsidDel="003B6BF8">
          <w:delText>a</w:delText>
        </w:r>
      </w:del>
      <w:ins w:id="484" w:author="Aust VTSWG" w:date="2011-12-19T17:18:00Z">
        <w:r>
          <w:t>A</w:t>
        </w:r>
      </w:ins>
      <w:r w:rsidRPr="00D167E0">
        <w:t>nnex 2;</w:t>
      </w:r>
    </w:p>
    <w:p w14:paraId="6EDE067E" w14:textId="77777777" w:rsidR="009306FF" w:rsidRDefault="00F727CC" w:rsidP="00441FB1">
      <w:pPr>
        <w:spacing w:after="120"/>
        <w:ind w:left="1309" w:hanging="748"/>
        <w:jc w:val="both"/>
        <w:rPr>
          <w:ins w:id="485" w:author="Thomas" w:date="2012-03-21T04:42:00Z"/>
        </w:rPr>
      </w:pPr>
      <w:r w:rsidRPr="00D167E0">
        <w:t>.</w:t>
      </w:r>
      <w:ins w:id="486" w:author="Paul Owen" w:date="2011-09-21T11:17:00Z">
        <w:r>
          <w:t>1</w:t>
        </w:r>
      </w:ins>
      <w:r w:rsidR="00441FB1">
        <w:t>2</w:t>
      </w:r>
      <w:del w:id="487" w:author="Paul Owen" w:date="2011-09-21T11:17:00Z">
        <w:r w:rsidRPr="00D167E0" w:rsidDel="00D6303F">
          <w:delText>9</w:delText>
        </w:r>
      </w:del>
      <w:r w:rsidRPr="00D167E0">
        <w:tab/>
      </w:r>
      <w:commentRangeStart w:id="488"/>
      <w:r w:rsidRPr="00D167E0">
        <w:t xml:space="preserve">establish appropriate </w:t>
      </w:r>
      <w:ins w:id="489" w:author="Aust VTSWG" w:date="2011-12-19T17:17:00Z">
        <w:r w:rsidRPr="003D147B">
          <w:t>standards</w:t>
        </w:r>
      </w:ins>
      <w:commentRangeEnd w:id="488"/>
      <w:ins w:id="490" w:author="Aust VTSWG" w:date="2012-02-07T16:02:00Z">
        <w:r>
          <w:rPr>
            <w:rStyle w:val="CommentReference"/>
          </w:rPr>
          <w:commentReference w:id="488"/>
        </w:r>
      </w:ins>
      <w:ins w:id="491" w:author="Aust VTSWG" w:date="2011-12-19T17:17:00Z">
        <w:r w:rsidRPr="003D147B">
          <w:t xml:space="preserve"> for </w:t>
        </w:r>
      </w:ins>
      <w:r w:rsidRPr="003D147B">
        <w:t>qualifications</w:t>
      </w:r>
      <w:r w:rsidRPr="00D167E0">
        <w:t xml:space="preserve"> and training requirements</w:t>
      </w:r>
      <w:ins w:id="492" w:author="Thomas" w:date="2012-03-20T09:44:00Z">
        <w:r w:rsidR="00BC7447">
          <w:t xml:space="preserve"> [</w:t>
        </w:r>
      </w:ins>
      <w:ins w:id="493" w:author="Thomas" w:date="2012-03-20T09:45:00Z">
        <w:r w:rsidR="00BC7447">
          <w:t xml:space="preserve">IALA model course </w:t>
        </w:r>
      </w:ins>
      <w:ins w:id="494" w:author="Thomas" w:date="2012-03-20T09:44:00Z">
        <w:r w:rsidR="00BC7447">
          <w:t>V103</w:t>
        </w:r>
      </w:ins>
      <w:ins w:id="495" w:author="Thomas" w:date="2012-03-20T09:45:00Z">
        <w:r w:rsidR="00BC7447">
          <w:t>]</w:t>
        </w:r>
      </w:ins>
      <w:r w:rsidRPr="00D167E0">
        <w:t xml:space="preserve"> for VTS </w:t>
      </w:r>
      <w:ins w:id="496" w:author="Aust VTSWG" w:date="2011-12-19T17:18:00Z">
        <w:r>
          <w:t>O</w:t>
        </w:r>
      </w:ins>
      <w:del w:id="497" w:author="Aust VTSWG" w:date="2011-12-19T17:18:00Z">
        <w:r w:rsidRPr="00D167E0" w:rsidDel="003B6BF8">
          <w:delText>o</w:delText>
        </w:r>
      </w:del>
      <w:r w:rsidRPr="00D167E0">
        <w:t>perators, taking into consideration the type and level of services to be provided;</w:t>
      </w:r>
      <w:commentRangeStart w:id="498"/>
      <w:commentRangeStart w:id="499"/>
      <w:del w:id="500" w:author="Aust VTSWG" w:date="2012-02-07T16:11:00Z">
        <w:r w:rsidRPr="00D167E0" w:rsidDel="00262315">
          <w:delText xml:space="preserve">ensure that provisions for the training of VTS </w:delText>
        </w:r>
      </w:del>
      <w:del w:id="501" w:author="Aust VTSWG" w:date="2011-12-19T17:19:00Z">
        <w:r w:rsidRPr="00D167E0" w:rsidDel="003B6BF8">
          <w:delText>o</w:delText>
        </w:r>
      </w:del>
      <w:del w:id="502" w:author="Aust VTSWG" w:date="2012-02-07T16:11:00Z">
        <w:r w:rsidRPr="00D167E0" w:rsidDel="00262315">
          <w:delText>perators are available;</w:delText>
        </w:r>
      </w:del>
      <w:commentRangeEnd w:id="498"/>
      <w:r>
        <w:rPr>
          <w:rStyle w:val="CommentReference"/>
        </w:rPr>
        <w:commentReference w:id="498"/>
      </w:r>
      <w:commentRangeEnd w:id="499"/>
    </w:p>
    <w:p w14:paraId="56AC00EA" w14:textId="77777777" w:rsidR="00F727CC" w:rsidRPr="007E1E07" w:rsidRDefault="007C59A3" w:rsidP="00441FB1">
      <w:pPr>
        <w:spacing w:after="120"/>
        <w:ind w:left="1309" w:hanging="748"/>
        <w:jc w:val="both"/>
      </w:pPr>
      <w:ins w:id="503" w:author="Thomas" w:date="2012-03-21T04:42:00Z">
        <w:r>
          <w:t>.13</w:t>
        </w:r>
        <w:r>
          <w:tab/>
        </w:r>
      </w:ins>
      <w:ins w:id="504" w:author="Thomas" w:date="2012-03-21T05:10:00Z">
        <w:r>
          <w:t>e</w:t>
        </w:r>
      </w:ins>
      <w:ins w:id="505" w:author="Thomas" w:date="2012-03-21T04:42:00Z">
        <w:r w:rsidR="009306FF">
          <w:t>nsure that standards for training VTS personnel meet the</w:t>
        </w:r>
        <w:r w:rsidR="003E457B">
          <w:t xml:space="preserve"> appropriate level</w:t>
        </w:r>
      </w:ins>
      <w:ins w:id="506" w:author="Thomas" w:date="2012-03-21T05:18:00Z">
        <w:r w:rsidR="003E457B">
          <w:t xml:space="preserve"> and</w:t>
        </w:r>
      </w:ins>
      <w:ins w:id="507" w:author="Thomas" w:date="2012-03-21T04:43:00Z">
        <w:r w:rsidR="009306FF">
          <w:t xml:space="preserve"> will need to provide the necessary accreditation and approval</w:t>
        </w:r>
      </w:ins>
      <w:ins w:id="508" w:author="Thomas" w:date="2012-03-21T04:49:00Z">
        <w:r w:rsidR="009306FF">
          <w:rPr>
            <w:rStyle w:val="FootnoteReference"/>
          </w:rPr>
          <w:footnoteReference w:id="1"/>
        </w:r>
      </w:ins>
      <w:ins w:id="519" w:author="Thomas" w:date="2012-03-21T05:21:00Z">
        <w:r w:rsidR="003E457B">
          <w:t>;</w:t>
        </w:r>
      </w:ins>
      <w:ins w:id="520" w:author="Thomas" w:date="2012-03-21T04:43:00Z">
        <w:r w:rsidR="009306FF">
          <w:t xml:space="preserve"> </w:t>
        </w:r>
      </w:ins>
      <w:del w:id="521" w:author="Thomas" w:date="2012-03-21T04:51:00Z">
        <w:r w:rsidR="00273574" w:rsidRPr="00273574">
          <w:rPr>
            <w:rStyle w:val="CommentReference"/>
            <w:rFonts w:eastAsia="Times New Roman"/>
            <w:i/>
            <w:lang w:eastAsia="de-DE"/>
            <w:rPrChange w:id="522" w:author="Thomas" w:date="2012-03-21T04:45:00Z">
              <w:rPr>
                <w:rStyle w:val="CommentReference"/>
                <w:rFonts w:eastAsia="Times New Roman"/>
                <w:lang w:eastAsia="de-DE"/>
              </w:rPr>
            </w:rPrChange>
          </w:rPr>
          <w:commentReference w:id="499"/>
        </w:r>
      </w:del>
    </w:p>
    <w:p w14:paraId="1FABF5A4" w14:textId="77777777" w:rsidR="00F727CC" w:rsidRPr="007E1E07" w:rsidRDefault="00F727CC" w:rsidP="001C5A24">
      <w:pPr>
        <w:spacing w:after="120"/>
        <w:ind w:left="1309" w:hanging="748"/>
        <w:jc w:val="both"/>
      </w:pPr>
      <w:r w:rsidRPr="00D167E0">
        <w:t>.1</w:t>
      </w:r>
      <w:ins w:id="523" w:author="Thomas" w:date="2012-03-21T04:46:00Z">
        <w:r w:rsidR="009306FF">
          <w:t>4</w:t>
        </w:r>
      </w:ins>
      <w:ins w:id="524" w:author="Paul Owen" w:date="2011-09-21T11:18:00Z">
        <w:del w:id="525" w:author="Thomas" w:date="2012-03-21T04:46:00Z">
          <w:r w:rsidDel="009306FF">
            <w:delText>3</w:delText>
          </w:r>
        </w:del>
      </w:ins>
      <w:del w:id="526" w:author="Paul Owen" w:date="2011-09-21T11:18:00Z">
        <w:r w:rsidRPr="00D167E0" w:rsidDel="00D6303F">
          <w:delText>1</w:delText>
        </w:r>
      </w:del>
      <w:r w:rsidRPr="00D167E0">
        <w:t xml:space="preserve"> </w:t>
      </w:r>
      <w:r w:rsidRPr="00D167E0">
        <w:tab/>
        <w:t xml:space="preserve">instruct the VTS </w:t>
      </w:r>
      <w:ins w:id="527" w:author="Aust VTSWG" w:date="2011-12-19T17:19:00Z">
        <w:r>
          <w:t>A</w:t>
        </w:r>
      </w:ins>
      <w:del w:id="528" w:author="Aust VTSWG" w:date="2011-12-19T17:19:00Z">
        <w:r w:rsidRPr="00D167E0" w:rsidDel="003B6BF8">
          <w:delText>a</w:delText>
        </w:r>
      </w:del>
      <w:r w:rsidRPr="00D167E0">
        <w:t>uthority to operate the VTS in accordance with relevant IMO resolutions;</w:t>
      </w:r>
    </w:p>
    <w:p w14:paraId="22FB45E2" w14:textId="77777777" w:rsidR="00F727CC" w:rsidRPr="007E1E07" w:rsidRDefault="00F727CC" w:rsidP="001C5A24">
      <w:pPr>
        <w:ind w:left="1309" w:hanging="748"/>
        <w:jc w:val="both"/>
      </w:pPr>
      <w:r w:rsidRPr="00D167E0">
        <w:t>.1</w:t>
      </w:r>
      <w:ins w:id="529" w:author="Thomas" w:date="2012-03-21T04:46:00Z">
        <w:r w:rsidR="009306FF">
          <w:t>5</w:t>
        </w:r>
      </w:ins>
      <w:ins w:id="530" w:author="Paul Owen" w:date="2011-09-21T11:18:00Z">
        <w:del w:id="531" w:author="Thomas" w:date="2012-03-21T04:46:00Z">
          <w:r w:rsidDel="009306FF">
            <w:delText>4</w:delText>
          </w:r>
        </w:del>
      </w:ins>
      <w:del w:id="532" w:author="Paul Owen" w:date="2011-09-21T11:18:00Z">
        <w:r w:rsidRPr="00D167E0" w:rsidDel="00D6303F">
          <w:delText>2</w:delText>
        </w:r>
      </w:del>
      <w:r w:rsidRPr="00D167E0">
        <w:t xml:space="preserve"> </w:t>
      </w:r>
      <w:r w:rsidRPr="00D167E0">
        <w:tab/>
        <w:t>establish a policy with respect to violations of VTS regulatory requirements, and ensure that this policy is consistent with national law. This policy should consider the consequences of technical failures, and due consideration should be given to extraordinary circumstances that result.</w:t>
      </w:r>
    </w:p>
    <w:p w14:paraId="1CB4B683" w14:textId="77777777" w:rsidR="00F727CC" w:rsidRPr="007E1E07" w:rsidRDefault="00F727CC" w:rsidP="001C5A24">
      <w:pPr>
        <w:jc w:val="both"/>
      </w:pPr>
    </w:p>
    <w:p w14:paraId="5BCA7709" w14:textId="77777777" w:rsidR="00F727CC" w:rsidRPr="007E1E07" w:rsidRDefault="00F727CC" w:rsidP="001C5A24">
      <w:pPr>
        <w:spacing w:after="120"/>
        <w:jc w:val="both"/>
      </w:pPr>
      <w:r w:rsidRPr="00D167E0">
        <w:t xml:space="preserve">2.2.3 </w:t>
      </w:r>
      <w:r w:rsidRPr="00D167E0">
        <w:tab/>
        <w:t xml:space="preserve">In operating a VTS the VTS </w:t>
      </w:r>
      <w:del w:id="533" w:author="Aust VTSWG" w:date="2011-12-19T17:19:00Z">
        <w:r w:rsidRPr="00D167E0" w:rsidDel="003B6BF8">
          <w:delText>a</w:delText>
        </w:r>
      </w:del>
      <w:ins w:id="534" w:author="Aust VTSWG" w:date="2011-12-19T17:19:00Z">
        <w:r>
          <w:t>A</w:t>
        </w:r>
      </w:ins>
      <w:r w:rsidRPr="00D167E0">
        <w:t>uthority should:</w:t>
      </w:r>
    </w:p>
    <w:p w14:paraId="01457DFF" w14:textId="77777777" w:rsidR="00F727CC" w:rsidRPr="007E1E07" w:rsidRDefault="00F727CC" w:rsidP="001C5A24">
      <w:pPr>
        <w:spacing w:after="120"/>
        <w:ind w:left="1309" w:hanging="748"/>
        <w:jc w:val="both"/>
      </w:pPr>
      <w:r w:rsidRPr="00D167E0">
        <w:t xml:space="preserve"> .1</w:t>
      </w:r>
      <w:r w:rsidRPr="00D167E0">
        <w:tab/>
        <w:t>ensure that the objectives of the VTS are met;</w:t>
      </w:r>
    </w:p>
    <w:p w14:paraId="61FF5E6D" w14:textId="77777777" w:rsidR="00F727CC" w:rsidRPr="007E1E07" w:rsidRDefault="00F727CC" w:rsidP="001C5A24">
      <w:pPr>
        <w:spacing w:after="120"/>
        <w:ind w:left="1309" w:hanging="748"/>
        <w:jc w:val="both"/>
      </w:pPr>
      <w:r w:rsidRPr="00D167E0">
        <w:t xml:space="preserve"> .2</w:t>
      </w:r>
      <w:r w:rsidRPr="00D167E0">
        <w:tab/>
        <w:t xml:space="preserve">ensure that the standards set by the </w:t>
      </w:r>
      <w:del w:id="535" w:author="Aust VTSWG" w:date="2011-12-19T17:19:00Z">
        <w:r w:rsidRPr="00D167E0" w:rsidDel="003B6BF8">
          <w:delText>c</w:delText>
        </w:r>
      </w:del>
      <w:ins w:id="536" w:author="Aust VTSWG" w:date="2011-12-19T17:19:00Z">
        <w:r>
          <w:t>C</w:t>
        </w:r>
      </w:ins>
      <w:r w:rsidRPr="00D167E0">
        <w:t xml:space="preserve">ompetent </w:t>
      </w:r>
      <w:del w:id="537" w:author="Aust VTSWG" w:date="2011-12-19T17:19:00Z">
        <w:r w:rsidRPr="00D167E0" w:rsidDel="003B6BF8">
          <w:delText>a</w:delText>
        </w:r>
      </w:del>
      <w:ins w:id="538" w:author="Aust VTSWG" w:date="2011-12-19T17:19:00Z">
        <w:r>
          <w:t>A</w:t>
        </w:r>
      </w:ins>
      <w:r w:rsidRPr="00D167E0">
        <w:t>uthority for levels of services and operator</w:t>
      </w:r>
      <w:del w:id="539" w:author="Aust VTSWG" w:date="2011-12-20T16:03:00Z">
        <w:r w:rsidRPr="00D167E0" w:rsidDel="006A264F">
          <w:delText>'s</w:delText>
        </w:r>
      </w:del>
      <w:r w:rsidRPr="00D167E0">
        <w:t xml:space="preserve"> qualifications and equipment are met;</w:t>
      </w:r>
    </w:p>
    <w:p w14:paraId="1CD65DAF" w14:textId="77777777" w:rsidR="00F727CC" w:rsidRPr="007E1E07" w:rsidRDefault="00F727CC" w:rsidP="001C5A24">
      <w:pPr>
        <w:spacing w:after="120"/>
        <w:ind w:left="1309" w:hanging="748"/>
        <w:jc w:val="both"/>
      </w:pPr>
      <w:r w:rsidRPr="00D167E0">
        <w:t xml:space="preserve"> .3</w:t>
      </w:r>
      <w:r w:rsidRPr="00D167E0">
        <w:tab/>
        <w:t>ensure that the VTS is operated in conformity with relevant IMO resolutions;</w:t>
      </w:r>
    </w:p>
    <w:p w14:paraId="66D4B898" w14:textId="77777777" w:rsidR="00F727CC" w:rsidRPr="007E1E07" w:rsidRDefault="00F727CC" w:rsidP="001C5A24">
      <w:pPr>
        <w:spacing w:after="120"/>
        <w:ind w:left="1309" w:hanging="748"/>
        <w:jc w:val="both"/>
      </w:pPr>
      <w:r w:rsidRPr="00D167E0">
        <w:t xml:space="preserve"> .4</w:t>
      </w:r>
      <w:r w:rsidRPr="00D167E0">
        <w:tab/>
        <w:t>ensure that the VTS operations are harmonised with, where appropriate, ship reporting and routeing measures, aids to navigation, pilotage and port operations;</w:t>
      </w:r>
    </w:p>
    <w:p w14:paraId="09BA9E00" w14:textId="77777777" w:rsidR="00F727CC" w:rsidRPr="007E1E07" w:rsidRDefault="00F727CC" w:rsidP="001C5A24">
      <w:pPr>
        <w:spacing w:after="120"/>
        <w:ind w:left="1309" w:hanging="748"/>
        <w:jc w:val="both"/>
      </w:pPr>
      <w:r w:rsidRPr="00D167E0">
        <w:t xml:space="preserve"> .5</w:t>
      </w:r>
      <w:r w:rsidRPr="00D167E0">
        <w:tab/>
        <w:t>consider, where appropriate, the participation of the pilot both as a user and provider of information;</w:t>
      </w:r>
    </w:p>
    <w:p w14:paraId="574C265D" w14:textId="77777777" w:rsidR="00F727CC" w:rsidRPr="007E1E07" w:rsidRDefault="00F727CC" w:rsidP="001C5A24">
      <w:pPr>
        <w:spacing w:after="120"/>
        <w:ind w:left="1309" w:hanging="748"/>
        <w:jc w:val="both"/>
      </w:pPr>
      <w:r w:rsidRPr="00D167E0">
        <w:t xml:space="preserve"> .6</w:t>
      </w:r>
      <w:r w:rsidRPr="00D167E0">
        <w:tab/>
        <w:t>ensure that a continuous listening watch on the designated radio frequencies is kept and that all published services are available during the operational hours of the VTS;</w:t>
      </w:r>
    </w:p>
    <w:p w14:paraId="1F6898C0" w14:textId="77777777" w:rsidR="00F727CC" w:rsidRPr="007E1E07" w:rsidRDefault="00F727CC" w:rsidP="001C5A24">
      <w:pPr>
        <w:spacing w:after="120"/>
        <w:ind w:left="1309" w:hanging="748"/>
        <w:jc w:val="both"/>
      </w:pPr>
      <w:r w:rsidRPr="00D167E0">
        <w:t xml:space="preserve"> .7</w:t>
      </w:r>
      <w:r w:rsidRPr="00D167E0">
        <w:tab/>
        <w:t>ensure that operating procedures for routine and emergency situations are established;</w:t>
      </w:r>
    </w:p>
    <w:p w14:paraId="0AB8C4DC" w14:textId="77777777" w:rsidR="00152B1D" w:rsidRDefault="00F727CC" w:rsidP="00152B1D">
      <w:pPr>
        <w:spacing w:after="240"/>
        <w:ind w:left="1309" w:hanging="748"/>
        <w:jc w:val="both"/>
        <w:rPr>
          <w:ins w:id="540" w:author="Paul Owen" w:date="2011-09-21T11:21:00Z"/>
        </w:rPr>
        <w:pPrChange w:id="541" w:author="Paul Owen" w:date="2011-09-21T11:23:00Z">
          <w:pPr>
            <w:ind w:left="1309" w:hanging="748"/>
            <w:jc w:val="both"/>
          </w:pPr>
        </w:pPrChange>
      </w:pPr>
      <w:r w:rsidRPr="00D167E0">
        <w:t xml:space="preserve"> .8</w:t>
      </w:r>
      <w:r w:rsidRPr="00D167E0">
        <w:tab/>
        <w:t xml:space="preserve">in a timely manner, provide mariners with full details of the requirements to be met and the procedures to be followed in the VTS area. </w:t>
      </w:r>
    </w:p>
    <w:p w14:paraId="6D64EDDB" w14:textId="77777777" w:rsidR="00152B1D" w:rsidRDefault="00F727CC" w:rsidP="00152B1D">
      <w:pPr>
        <w:pStyle w:val="CM17"/>
        <w:numPr>
          <w:ins w:id="542" w:author="Paul Owen" w:date="2011-09-21T11:22:00Z"/>
        </w:numPr>
        <w:spacing w:line="271" w:lineRule="atLeast"/>
        <w:ind w:left="993" w:firstLine="316"/>
        <w:jc w:val="both"/>
        <w:rPr>
          <w:sz w:val="22"/>
          <w:szCs w:val="22"/>
          <w:lang w:val="en-GB"/>
        </w:rPr>
        <w:pPrChange w:id="543" w:author="Paul Owen" w:date="2011-09-21T11:23:00Z">
          <w:pPr>
            <w:pStyle w:val="CM17"/>
            <w:spacing w:line="271" w:lineRule="atLeast"/>
            <w:ind w:left="993"/>
            <w:jc w:val="both"/>
          </w:pPr>
        </w:pPrChange>
      </w:pPr>
      <w:ins w:id="544" w:author="Paul Owen" w:date="2011-09-21T11:22:00Z">
        <w:r w:rsidRPr="00056171">
          <w:rPr>
            <w:sz w:val="22"/>
            <w:szCs w:val="22"/>
            <w:lang w:val="en-GB"/>
          </w:rPr>
          <w:t xml:space="preserve">This information should include but is not limited to, the following: </w:t>
        </w:r>
      </w:ins>
    </w:p>
    <w:p w14:paraId="5405E4C4" w14:textId="77777777" w:rsidR="00056171" w:rsidRPr="00056171" w:rsidRDefault="00056171" w:rsidP="00056171">
      <w:pPr>
        <w:rPr>
          <w:ins w:id="545" w:author="Paul Owen" w:date="2011-09-21T11:22:00Z"/>
          <w:lang w:eastAsia="da-DK"/>
        </w:rPr>
      </w:pPr>
    </w:p>
    <w:p w14:paraId="012616F0" w14:textId="77777777" w:rsidR="00F727CC" w:rsidRPr="00056171" w:rsidRDefault="00F727CC" w:rsidP="00F727CC">
      <w:pPr>
        <w:pStyle w:val="CM17"/>
        <w:numPr>
          <w:ilvl w:val="0"/>
          <w:numId w:val="40"/>
          <w:ins w:id="546" w:author="Paul Owen" w:date="2011-09-21T11:22:00Z"/>
        </w:numPr>
        <w:spacing w:line="271" w:lineRule="atLeast"/>
        <w:ind w:left="1701"/>
        <w:jc w:val="both"/>
        <w:rPr>
          <w:ins w:id="547" w:author="Paul Owen" w:date="2011-09-21T11:22:00Z"/>
          <w:sz w:val="22"/>
          <w:szCs w:val="22"/>
          <w:lang w:val="en-GB"/>
        </w:rPr>
      </w:pPr>
      <w:ins w:id="548" w:author="Paul Owen" w:date="2011-09-21T11:22:00Z">
        <w:r w:rsidRPr="00056171">
          <w:rPr>
            <w:sz w:val="22"/>
            <w:szCs w:val="22"/>
            <w:lang w:val="en-GB"/>
          </w:rPr>
          <w:t xml:space="preserve">categories of vessels required or expected to participate; </w:t>
        </w:r>
      </w:ins>
    </w:p>
    <w:p w14:paraId="2D4A9F99" w14:textId="77777777" w:rsidR="00F727CC" w:rsidRPr="00056171" w:rsidRDefault="00F727CC" w:rsidP="00F727CC">
      <w:pPr>
        <w:pStyle w:val="CM17"/>
        <w:numPr>
          <w:ilvl w:val="0"/>
          <w:numId w:val="40"/>
          <w:ins w:id="549" w:author="Paul Owen" w:date="2011-09-21T11:22:00Z"/>
        </w:numPr>
        <w:spacing w:line="271" w:lineRule="atLeast"/>
        <w:ind w:left="1701"/>
        <w:jc w:val="both"/>
        <w:rPr>
          <w:ins w:id="550" w:author="Paul Owen" w:date="2011-09-21T11:22:00Z"/>
          <w:sz w:val="22"/>
          <w:szCs w:val="22"/>
          <w:lang w:val="en-GB"/>
        </w:rPr>
      </w:pPr>
      <w:ins w:id="551" w:author="Paul Owen" w:date="2011-09-21T11:22:00Z">
        <w:r w:rsidRPr="00056171">
          <w:rPr>
            <w:sz w:val="22"/>
            <w:szCs w:val="22"/>
            <w:lang w:val="en-GB"/>
          </w:rPr>
          <w:t xml:space="preserve">radio frequencies to be used for reporting; </w:t>
        </w:r>
      </w:ins>
    </w:p>
    <w:p w14:paraId="22D98315" w14:textId="77777777" w:rsidR="00F727CC" w:rsidRPr="00056171" w:rsidRDefault="00F727CC" w:rsidP="00F727CC">
      <w:pPr>
        <w:pStyle w:val="CM17"/>
        <w:numPr>
          <w:ilvl w:val="0"/>
          <w:numId w:val="40"/>
          <w:ins w:id="552" w:author="Paul Owen" w:date="2011-09-21T11:22:00Z"/>
        </w:numPr>
        <w:spacing w:line="271" w:lineRule="atLeast"/>
        <w:ind w:left="1701"/>
        <w:jc w:val="both"/>
        <w:rPr>
          <w:ins w:id="553" w:author="Paul Owen" w:date="2011-09-21T11:22:00Z"/>
          <w:sz w:val="22"/>
          <w:szCs w:val="22"/>
          <w:lang w:val="en-GB"/>
        </w:rPr>
      </w:pPr>
      <w:ins w:id="554" w:author="Paul Owen" w:date="2011-09-21T11:22:00Z">
        <w:r w:rsidRPr="00056171">
          <w:rPr>
            <w:sz w:val="22"/>
            <w:szCs w:val="22"/>
            <w:lang w:val="en-GB"/>
          </w:rPr>
          <w:t xml:space="preserve">areas of applicability; </w:t>
        </w:r>
      </w:ins>
    </w:p>
    <w:p w14:paraId="0D867B16" w14:textId="77777777" w:rsidR="00F727CC" w:rsidRPr="00056171" w:rsidRDefault="00F727CC" w:rsidP="00F727CC">
      <w:pPr>
        <w:pStyle w:val="CM17"/>
        <w:numPr>
          <w:ilvl w:val="0"/>
          <w:numId w:val="40"/>
          <w:ins w:id="555" w:author="Paul Owen" w:date="2011-09-21T11:22:00Z"/>
        </w:numPr>
        <w:spacing w:line="271" w:lineRule="atLeast"/>
        <w:ind w:left="1701"/>
        <w:jc w:val="both"/>
        <w:rPr>
          <w:ins w:id="556" w:author="Paul Owen" w:date="2011-09-21T11:22:00Z"/>
          <w:sz w:val="22"/>
          <w:szCs w:val="22"/>
          <w:lang w:val="en-GB"/>
        </w:rPr>
      </w:pPr>
      <w:ins w:id="557" w:author="Paul Owen" w:date="2011-09-21T11:22:00Z">
        <w:r w:rsidRPr="00056171">
          <w:rPr>
            <w:sz w:val="22"/>
            <w:szCs w:val="22"/>
            <w:lang w:val="en-GB"/>
          </w:rPr>
          <w:t xml:space="preserve">the times and geographical positions for submitting reports; </w:t>
        </w:r>
      </w:ins>
    </w:p>
    <w:p w14:paraId="7B2CAA88" w14:textId="77777777" w:rsidR="00F727CC" w:rsidRPr="00056171" w:rsidRDefault="00F727CC" w:rsidP="00F727CC">
      <w:pPr>
        <w:pStyle w:val="CM17"/>
        <w:numPr>
          <w:ilvl w:val="0"/>
          <w:numId w:val="40"/>
          <w:ins w:id="558" w:author="Paul Owen" w:date="2011-09-21T11:22:00Z"/>
        </w:numPr>
        <w:spacing w:line="271" w:lineRule="atLeast"/>
        <w:ind w:left="1701"/>
        <w:jc w:val="both"/>
        <w:rPr>
          <w:ins w:id="559" w:author="Paul Owen" w:date="2011-09-21T11:22:00Z"/>
          <w:sz w:val="22"/>
          <w:szCs w:val="22"/>
          <w:lang w:val="en-GB"/>
        </w:rPr>
      </w:pPr>
      <w:ins w:id="560" w:author="Paul Owen" w:date="2011-09-21T11:22:00Z">
        <w:r w:rsidRPr="00056171">
          <w:rPr>
            <w:sz w:val="22"/>
            <w:szCs w:val="22"/>
            <w:lang w:val="en-GB"/>
          </w:rPr>
          <w:t xml:space="preserve">the format and content of the required reports; </w:t>
        </w:r>
      </w:ins>
    </w:p>
    <w:p w14:paraId="7B971A0D" w14:textId="77777777" w:rsidR="00F727CC" w:rsidRPr="00056171" w:rsidRDefault="00F727CC" w:rsidP="00F727CC">
      <w:pPr>
        <w:pStyle w:val="CM17"/>
        <w:numPr>
          <w:ilvl w:val="0"/>
          <w:numId w:val="40"/>
          <w:ins w:id="561" w:author="Paul Owen" w:date="2011-09-21T11:22:00Z"/>
        </w:numPr>
        <w:spacing w:line="271" w:lineRule="atLeast"/>
        <w:ind w:left="1701"/>
        <w:jc w:val="both"/>
        <w:rPr>
          <w:ins w:id="562" w:author="Paul Owen" w:date="2011-09-21T11:22:00Z"/>
          <w:sz w:val="22"/>
          <w:szCs w:val="22"/>
          <w:lang w:val="en-GB"/>
        </w:rPr>
      </w:pPr>
      <w:ins w:id="563" w:author="Paul Owen" w:date="2011-09-21T11:22:00Z">
        <w:r w:rsidRPr="00056171">
          <w:rPr>
            <w:sz w:val="22"/>
            <w:szCs w:val="22"/>
            <w:lang w:val="en-GB"/>
          </w:rPr>
          <w:t xml:space="preserve">the VTS authority responsible for the operation of the service; </w:t>
        </w:r>
      </w:ins>
    </w:p>
    <w:p w14:paraId="6ECF69DE" w14:textId="77777777" w:rsidR="00F727CC" w:rsidRPr="00056171" w:rsidRDefault="00F727CC" w:rsidP="00F727CC">
      <w:pPr>
        <w:pStyle w:val="CM17"/>
        <w:numPr>
          <w:ilvl w:val="0"/>
          <w:numId w:val="40"/>
          <w:ins w:id="564" w:author="Paul Owen" w:date="2011-09-21T11:22:00Z"/>
        </w:numPr>
        <w:spacing w:line="271" w:lineRule="atLeast"/>
        <w:ind w:left="1701"/>
        <w:jc w:val="both"/>
        <w:rPr>
          <w:ins w:id="565" w:author="Paul Owen" w:date="2011-09-21T11:22:00Z"/>
          <w:sz w:val="22"/>
          <w:szCs w:val="22"/>
          <w:lang w:val="en-GB"/>
        </w:rPr>
      </w:pPr>
      <w:ins w:id="566" w:author="Paul Owen" w:date="2011-09-21T11:22:00Z">
        <w:r w:rsidRPr="00056171">
          <w:rPr>
            <w:sz w:val="22"/>
            <w:szCs w:val="22"/>
            <w:lang w:val="en-GB"/>
          </w:rPr>
          <w:t xml:space="preserve">any information, advice or instructions to be provided to participating ships; and </w:t>
        </w:r>
      </w:ins>
    </w:p>
    <w:p w14:paraId="261D6150" w14:textId="77777777" w:rsidR="00F727CC" w:rsidRPr="00056171" w:rsidRDefault="00F727CC" w:rsidP="00F727CC">
      <w:pPr>
        <w:pStyle w:val="CM17"/>
        <w:numPr>
          <w:ilvl w:val="0"/>
          <w:numId w:val="40"/>
          <w:ins w:id="567" w:author="Paul Owen" w:date="2011-09-21T11:22:00Z"/>
        </w:numPr>
        <w:spacing w:after="240" w:line="271" w:lineRule="atLeast"/>
        <w:ind w:left="1701"/>
        <w:jc w:val="both"/>
        <w:rPr>
          <w:ins w:id="568" w:author="Paul Owen" w:date="2011-09-21T11:22:00Z"/>
          <w:sz w:val="22"/>
          <w:szCs w:val="22"/>
          <w:lang w:val="en-GB"/>
        </w:rPr>
      </w:pPr>
      <w:ins w:id="569" w:author="Paul Owen" w:date="2011-09-21T11:22:00Z">
        <w:r w:rsidRPr="00056171">
          <w:rPr>
            <w:sz w:val="22"/>
            <w:szCs w:val="22"/>
            <w:lang w:val="en-GB"/>
          </w:rPr>
          <w:t xml:space="preserve">the types and level of services available. </w:t>
        </w:r>
      </w:ins>
    </w:p>
    <w:p w14:paraId="502AF0AF" w14:textId="77777777" w:rsidR="00152B1D" w:rsidRDefault="00F727CC" w:rsidP="00152B1D">
      <w:pPr>
        <w:numPr>
          <w:ins w:id="570" w:author="Paul Owen" w:date="2011-09-21T11:22:00Z"/>
        </w:numPr>
        <w:ind w:left="567" w:hanging="6"/>
        <w:jc w:val="both"/>
        <w:pPrChange w:id="571" w:author="Paul Owen" w:date="2011-09-21T11:23:00Z">
          <w:pPr>
            <w:ind w:left="1309" w:hanging="748"/>
            <w:jc w:val="both"/>
          </w:pPr>
        </w:pPrChange>
      </w:pPr>
      <w:del w:id="572" w:author="Paul Owen" w:date="2011-09-21T11:22:00Z">
        <w:r w:rsidRPr="00D167E0" w:rsidDel="00D6303F">
          <w:delText xml:space="preserve">This information should include the categories of vessels required or expected to participate; radio frequencies to be used for reporting; areas of applicability; the times and geographical positions for submitting reports; the format and content of the required reports; the VTS authority responsible for the operation of the service; any information, advice or instructions to be provided to participating ships; and the types and level of services available. </w:delText>
        </w:r>
      </w:del>
      <w:r w:rsidRPr="00D167E0">
        <w:t xml:space="preserve">This information should be </w:t>
      </w:r>
      <w:del w:id="573" w:author="Paul Owen" w:date="2011-09-21T11:23:00Z">
        <w:r w:rsidRPr="00D167E0" w:rsidDel="00DF45A0">
          <w:delText xml:space="preserve">published </w:delText>
        </w:r>
      </w:del>
      <w:ins w:id="574" w:author="Paul Owen" w:date="2011-09-21T11:23:00Z">
        <w:r>
          <w:t>promulgated to vessels in internationally recogni</w:t>
        </w:r>
      </w:ins>
      <w:r w:rsidR="00056171">
        <w:t>z</w:t>
      </w:r>
      <w:ins w:id="575" w:author="Paul Owen" w:date="2011-09-21T11:23:00Z">
        <w:r>
          <w:t>ed marine publications</w:t>
        </w:r>
      </w:ins>
      <w:del w:id="576" w:author="Paul Owen" w:date="2011-09-21T11:24:00Z">
        <w:r w:rsidRPr="00D167E0" w:rsidDel="00DF45A0">
          <w:delText>in the appropriate nautical publications</w:delText>
        </w:r>
      </w:del>
      <w:r w:rsidRPr="00D167E0">
        <w:t xml:space="preserve"> and in the "World VTS Guide"</w:t>
      </w:r>
      <w:ins w:id="577" w:author="Paul Owen" w:date="2011-09-21T11:25:00Z">
        <w:r>
          <w:rPr>
            <w:rStyle w:val="FootnoteReference"/>
          </w:rPr>
          <w:footnoteReference w:id="2"/>
        </w:r>
      </w:ins>
      <w:r w:rsidRPr="00D167E0">
        <w:t>.</w:t>
      </w:r>
    </w:p>
    <w:p w14:paraId="1A605360" w14:textId="77777777" w:rsidR="00F727CC" w:rsidRPr="007E1E07" w:rsidRDefault="00F727CC" w:rsidP="001C5A24">
      <w:pPr>
        <w:jc w:val="both"/>
      </w:pPr>
    </w:p>
    <w:p w14:paraId="7C6B4FA1" w14:textId="77777777" w:rsidR="00F727CC" w:rsidRPr="007E1E07" w:rsidRDefault="00F727CC" w:rsidP="001C5A24">
      <w:pPr>
        <w:jc w:val="both"/>
      </w:pPr>
      <w:r w:rsidRPr="00D167E0">
        <w:t xml:space="preserve">2.2.4 </w:t>
      </w:r>
      <w:r w:rsidRPr="00D167E0">
        <w:tab/>
        <w:t xml:space="preserve">The liability element of an accident following compliance with VTS guidance is an important consideration which can only be decided on a case-by-case basis in accordance with national law. Consequently, a VTS </w:t>
      </w:r>
      <w:ins w:id="581" w:author="Aust VTSWG" w:date="2011-12-20T15:30:00Z">
        <w:r>
          <w:t>A</w:t>
        </w:r>
      </w:ins>
      <w:del w:id="582" w:author="Aust VTSWG" w:date="2011-12-20T15:30:00Z">
        <w:r w:rsidRPr="00D167E0" w:rsidDel="008B0DEB">
          <w:delText>a</w:delText>
        </w:r>
      </w:del>
      <w:r w:rsidRPr="00D167E0">
        <w:t>uthority should take into account the legal implications in the event of a shipping accident where VTS operators may have failed to carry out their duty competently.</w:t>
      </w:r>
    </w:p>
    <w:p w14:paraId="3BDAD7D0" w14:textId="77777777" w:rsidR="00F727CC" w:rsidRPr="007E1E07" w:rsidRDefault="00F727CC" w:rsidP="001C5A24">
      <w:pPr>
        <w:jc w:val="both"/>
      </w:pPr>
    </w:p>
    <w:p w14:paraId="55961802" w14:textId="77777777" w:rsidR="00F727CC" w:rsidRPr="007E1E07" w:rsidRDefault="00F727CC" w:rsidP="001C5A24">
      <w:pPr>
        <w:jc w:val="both"/>
      </w:pPr>
      <w:r w:rsidRPr="00D167E0">
        <w:t xml:space="preserve">2.2.5 </w:t>
      </w:r>
      <w:r w:rsidRPr="00D167E0">
        <w:tab/>
        <w:t xml:space="preserve">Contracting Governments should ensure that ships flying their flag comply with the requirements of </w:t>
      </w:r>
      <w:del w:id="583" w:author="Aust VTSWG" w:date="2011-12-20T15:31:00Z">
        <w:r w:rsidRPr="00D167E0" w:rsidDel="008B0DEB">
          <w:delText>vessel traffic services</w:delText>
        </w:r>
      </w:del>
      <w:ins w:id="584" w:author="Aust VTSWG" w:date="2011-12-20T15:31:00Z">
        <w:r>
          <w:t>VTS</w:t>
        </w:r>
      </w:ins>
      <w:r w:rsidRPr="00D167E0">
        <w:t>. Those Contracting Governments which have received information of an alleged violation of a VTS</w:t>
      </w:r>
      <w:ins w:id="585" w:author="Paul Owen" w:date="2011-09-21T11:26:00Z">
        <w:r>
          <w:t>, or report of a near miss,</w:t>
        </w:r>
      </w:ins>
      <w:r w:rsidRPr="00D167E0">
        <w:t xml:space="preserve"> by a ship flying their flag should provide the Government which has reported the offence</w:t>
      </w:r>
      <w:ins w:id="586" w:author="Paul Owen" w:date="2011-09-21T11:26:00Z">
        <w:r>
          <w:t>, or near miss,</w:t>
        </w:r>
      </w:ins>
      <w:r w:rsidRPr="00D167E0">
        <w:t xml:space="preserve"> with details of any appropriate action taken.</w:t>
      </w:r>
    </w:p>
    <w:p w14:paraId="7A23EF92" w14:textId="77777777" w:rsidR="00F727CC" w:rsidRPr="007E1E07" w:rsidRDefault="00F727CC" w:rsidP="001C5A24">
      <w:pPr>
        <w:jc w:val="both"/>
      </w:pPr>
    </w:p>
    <w:p w14:paraId="4FAAB4FD" w14:textId="77777777" w:rsidR="00F727CC" w:rsidRPr="00056171" w:rsidRDefault="00F727CC" w:rsidP="001C5A24">
      <w:pPr>
        <w:jc w:val="both"/>
        <w:rPr>
          <w:highlight w:val="yellow"/>
        </w:rPr>
      </w:pPr>
      <w:r w:rsidRPr="00056171">
        <w:rPr>
          <w:highlight w:val="yellow"/>
        </w:rPr>
        <w:t>2.3 VTS services</w:t>
      </w:r>
    </w:p>
    <w:p w14:paraId="62EE3EFA" w14:textId="77777777" w:rsidR="00F727CC" w:rsidRPr="00056171" w:rsidRDefault="00F727CC" w:rsidP="001C5A24">
      <w:pPr>
        <w:jc w:val="both"/>
        <w:rPr>
          <w:highlight w:val="yellow"/>
        </w:rPr>
      </w:pPr>
    </w:p>
    <w:p w14:paraId="68F2DA54" w14:textId="77777777" w:rsidR="00F727CC" w:rsidRPr="00056171" w:rsidRDefault="00F727CC" w:rsidP="001C5A24">
      <w:pPr>
        <w:jc w:val="both"/>
        <w:rPr>
          <w:highlight w:val="yellow"/>
        </w:rPr>
      </w:pPr>
      <w:r w:rsidRPr="00056171">
        <w:rPr>
          <w:highlight w:val="yellow"/>
        </w:rPr>
        <w:t>The following guidance concerning the services that are rendered by a VTS should be taken into account:</w:t>
      </w:r>
    </w:p>
    <w:p w14:paraId="47AEBCBB" w14:textId="77777777" w:rsidR="00F727CC" w:rsidRPr="00056171" w:rsidRDefault="00F727CC" w:rsidP="001C5A24">
      <w:pPr>
        <w:jc w:val="both"/>
        <w:rPr>
          <w:highlight w:val="yellow"/>
        </w:rPr>
      </w:pPr>
    </w:p>
    <w:p w14:paraId="158B2136" w14:textId="77777777" w:rsidR="00152B1D" w:rsidRDefault="00F727CC" w:rsidP="00152B1D">
      <w:pPr>
        <w:tabs>
          <w:tab w:val="left" w:pos="5812"/>
        </w:tabs>
        <w:ind w:left="1122" w:hanging="561"/>
        <w:jc w:val="both"/>
        <w:rPr>
          <w:highlight w:val="yellow"/>
        </w:rPr>
        <w:pPrChange w:id="587" w:author="Paul Owen" w:date="2011-09-21T11:31:00Z">
          <w:pPr>
            <w:ind w:left="1122" w:hanging="561"/>
            <w:jc w:val="both"/>
          </w:pPr>
        </w:pPrChange>
      </w:pPr>
      <w:r w:rsidRPr="00056171">
        <w:rPr>
          <w:highlight w:val="yellow"/>
        </w:rPr>
        <w:t xml:space="preserve">2.3.1 </w:t>
      </w:r>
      <w:ins w:id="588" w:author="Paul Owen" w:date="2011-09-21T11:31:00Z">
        <w:r w:rsidR="00273574" w:rsidRPr="00273574">
          <w:rPr>
            <w:i/>
            <w:highlight w:val="yellow"/>
            <w:rPrChange w:id="589" w:author="Paul Owen" w:date="2011-09-21T11:32:00Z">
              <w:rPr>
                <w:rFonts w:cs="Times New Roman"/>
                <w:sz w:val="16"/>
                <w:szCs w:val="16"/>
              </w:rPr>
            </w:rPrChange>
          </w:rPr>
          <w:t>Information Service.</w:t>
        </w:r>
        <w:r w:rsidRPr="00056171">
          <w:rPr>
            <w:highlight w:val="yellow"/>
          </w:rPr>
          <w:t xml:space="preserve"> </w:t>
        </w:r>
      </w:ins>
      <w:del w:id="590" w:author="Paul Owen" w:date="2011-09-21T11:31:00Z">
        <w:r w:rsidRPr="00056171" w:rsidDel="00DF45A0">
          <w:rPr>
            <w:highlight w:val="yellow"/>
          </w:rPr>
          <w:delText xml:space="preserve">The </w:delText>
        </w:r>
      </w:del>
      <w:ins w:id="591" w:author="Paul Owen" w:date="2011-09-21T11:31:00Z">
        <w:r w:rsidRPr="00056171">
          <w:rPr>
            <w:highlight w:val="yellow"/>
          </w:rPr>
          <w:t xml:space="preserve">An </w:t>
        </w:r>
      </w:ins>
      <w:ins w:id="592" w:author="Paul Owen" w:date="2011-09-21T11:33:00Z">
        <w:r w:rsidRPr="00056171">
          <w:rPr>
            <w:highlight w:val="yellow"/>
          </w:rPr>
          <w:t>I</w:t>
        </w:r>
      </w:ins>
      <w:del w:id="593" w:author="Paul Owen" w:date="2011-09-21T11:33:00Z">
        <w:r w:rsidRPr="00056171" w:rsidDel="0088566D">
          <w:rPr>
            <w:highlight w:val="yellow"/>
          </w:rPr>
          <w:delText>i</w:delText>
        </w:r>
      </w:del>
      <w:r w:rsidRPr="00056171">
        <w:rPr>
          <w:highlight w:val="yellow"/>
        </w:rPr>
        <w:t xml:space="preserve">nformation </w:t>
      </w:r>
      <w:ins w:id="594" w:author="Paul Owen" w:date="2011-09-21T11:34:00Z">
        <w:r w:rsidRPr="00056171">
          <w:rPr>
            <w:highlight w:val="yellow"/>
          </w:rPr>
          <w:t>S</w:t>
        </w:r>
      </w:ins>
      <w:del w:id="595" w:author="Paul Owen" w:date="2011-09-21T11:34:00Z">
        <w:r w:rsidRPr="00056171" w:rsidDel="0088566D">
          <w:rPr>
            <w:highlight w:val="yellow"/>
          </w:rPr>
          <w:delText>s</w:delText>
        </w:r>
      </w:del>
      <w:r w:rsidRPr="00056171">
        <w:rPr>
          <w:highlight w:val="yellow"/>
        </w:rPr>
        <w:t xml:space="preserve">ervice </w:t>
      </w:r>
      <w:ins w:id="596" w:author="Paul Owen" w:date="2011-09-21T11:31:00Z">
        <w:r w:rsidRPr="00056171">
          <w:rPr>
            <w:color w:val="000000"/>
            <w:sz w:val="23"/>
            <w:szCs w:val="23"/>
            <w:highlight w:val="yellow"/>
          </w:rPr>
          <w:t>provides essential and timely information to assist the on-board decision-making process</w:t>
        </w:r>
      </w:ins>
      <w:del w:id="597" w:author="Paul Owen" w:date="2011-09-21T11:31:00Z">
        <w:r w:rsidRPr="00056171" w:rsidDel="00DF45A0">
          <w:rPr>
            <w:highlight w:val="yellow"/>
          </w:rPr>
          <w:delText>is provided by broadcasting information at fixed times and intervals or when deemed necessary by the VTS or at the request of a vessel, and may include for example reports on the position, identity and intentions of other traffic; waterway conditions; weather; hazards; or any other factors that may influence the vessel's transit</w:delText>
        </w:r>
      </w:del>
      <w:r w:rsidRPr="00056171">
        <w:rPr>
          <w:highlight w:val="yellow"/>
        </w:rPr>
        <w:t>.</w:t>
      </w:r>
    </w:p>
    <w:p w14:paraId="1585CED7" w14:textId="77777777" w:rsidR="00F727CC" w:rsidRPr="00056171" w:rsidRDefault="00F727CC" w:rsidP="001C5A24">
      <w:pPr>
        <w:ind w:left="1122" w:hanging="561"/>
        <w:jc w:val="both"/>
        <w:rPr>
          <w:highlight w:val="yellow"/>
        </w:rPr>
      </w:pPr>
    </w:p>
    <w:p w14:paraId="495CC6C0" w14:textId="77777777" w:rsidR="00F727CC" w:rsidRPr="00056171" w:rsidRDefault="00F727CC" w:rsidP="001C5A24">
      <w:pPr>
        <w:ind w:left="1122" w:hanging="561"/>
        <w:jc w:val="both"/>
        <w:rPr>
          <w:highlight w:val="yellow"/>
        </w:rPr>
      </w:pPr>
      <w:r w:rsidRPr="00056171">
        <w:rPr>
          <w:highlight w:val="yellow"/>
        </w:rPr>
        <w:t xml:space="preserve">2.3.2 </w:t>
      </w:r>
      <w:ins w:id="598" w:author="Paul Owen" w:date="2011-09-21T11:33:00Z">
        <w:r w:rsidRPr="00056171">
          <w:rPr>
            <w:highlight w:val="yellow"/>
          </w:rPr>
          <w:t xml:space="preserve">The </w:t>
        </w:r>
      </w:ins>
      <w:ins w:id="599" w:author="Aust VTSWG" w:date="2011-12-20T15:31:00Z">
        <w:r w:rsidR="00273574" w:rsidRPr="00273574">
          <w:rPr>
            <w:i/>
            <w:highlight w:val="yellow"/>
            <w:rPrChange w:id="600" w:author="Aust VTSWG" w:date="2011-12-20T15:32:00Z">
              <w:rPr>
                <w:rFonts w:cs="Times New Roman"/>
                <w:sz w:val="16"/>
                <w:szCs w:val="16"/>
              </w:rPr>
            </w:rPrChange>
          </w:rPr>
          <w:t>T</w:t>
        </w:r>
      </w:ins>
      <w:ins w:id="601" w:author="Paul Owen" w:date="2011-09-21T11:33:00Z">
        <w:del w:id="602" w:author="Aust VTSWG" w:date="2011-12-20T15:31:00Z">
          <w:r w:rsidRPr="00056171" w:rsidDel="008B0DEB">
            <w:rPr>
              <w:i/>
              <w:iCs/>
              <w:highlight w:val="yellow"/>
            </w:rPr>
            <w:delText>t</w:delText>
          </w:r>
        </w:del>
        <w:r w:rsidRPr="00056171">
          <w:rPr>
            <w:i/>
            <w:iCs/>
            <w:highlight w:val="yellow"/>
          </w:rPr>
          <w:t xml:space="preserve">raffic </w:t>
        </w:r>
      </w:ins>
      <w:ins w:id="603" w:author="Aust VTSWG" w:date="2011-12-20T15:32:00Z">
        <w:r w:rsidRPr="00056171">
          <w:rPr>
            <w:i/>
            <w:iCs/>
            <w:highlight w:val="yellow"/>
          </w:rPr>
          <w:t>O</w:t>
        </w:r>
      </w:ins>
      <w:ins w:id="604" w:author="Paul Owen" w:date="2011-09-21T11:33:00Z">
        <w:del w:id="605" w:author="Aust VTSWG" w:date="2011-12-20T15:32:00Z">
          <w:r w:rsidRPr="00056171" w:rsidDel="008B0DEB">
            <w:rPr>
              <w:i/>
              <w:iCs/>
              <w:highlight w:val="yellow"/>
            </w:rPr>
            <w:delText>o</w:delText>
          </w:r>
        </w:del>
        <w:r w:rsidRPr="00056171">
          <w:rPr>
            <w:i/>
            <w:iCs/>
            <w:highlight w:val="yellow"/>
          </w:rPr>
          <w:t xml:space="preserve">rganization </w:t>
        </w:r>
      </w:ins>
      <w:ins w:id="606" w:author="Aust VTSWG" w:date="2011-12-20T15:32:00Z">
        <w:r w:rsidRPr="00056171">
          <w:rPr>
            <w:i/>
            <w:iCs/>
            <w:highlight w:val="yellow"/>
          </w:rPr>
          <w:t>S</w:t>
        </w:r>
      </w:ins>
      <w:ins w:id="607" w:author="Paul Owen" w:date="2011-09-21T11:33:00Z">
        <w:del w:id="608" w:author="Aust VTSWG" w:date="2011-12-20T15:32:00Z">
          <w:r w:rsidRPr="00056171" w:rsidDel="008B0DEB">
            <w:rPr>
              <w:i/>
              <w:iCs/>
              <w:highlight w:val="yellow"/>
            </w:rPr>
            <w:delText>s</w:delText>
          </w:r>
        </w:del>
        <w:r w:rsidRPr="00056171">
          <w:rPr>
            <w:i/>
            <w:iCs/>
            <w:highlight w:val="yellow"/>
          </w:rPr>
          <w:t>ervice</w:t>
        </w:r>
        <w:r w:rsidRPr="00056171">
          <w:rPr>
            <w:color w:val="000000"/>
            <w:sz w:val="23"/>
            <w:szCs w:val="23"/>
            <w:highlight w:val="yellow"/>
          </w:rPr>
          <w:t>. A Traffic Organi</w:t>
        </w:r>
        <w:del w:id="609" w:author="Aust VTSWG" w:date="2011-12-20T15:32:00Z">
          <w:r w:rsidRPr="00056171" w:rsidDel="00512F76">
            <w:rPr>
              <w:color w:val="000000"/>
              <w:sz w:val="23"/>
              <w:szCs w:val="23"/>
              <w:highlight w:val="yellow"/>
            </w:rPr>
            <w:delText>s</w:delText>
          </w:r>
        </w:del>
      </w:ins>
      <w:ins w:id="610" w:author="Aust VTSWG" w:date="2011-12-20T15:32:00Z">
        <w:r w:rsidRPr="00056171">
          <w:rPr>
            <w:color w:val="000000"/>
            <w:sz w:val="23"/>
            <w:szCs w:val="23"/>
            <w:highlight w:val="yellow"/>
          </w:rPr>
          <w:t>z</w:t>
        </w:r>
      </w:ins>
      <w:ins w:id="611" w:author="Paul Owen" w:date="2011-09-21T11:33:00Z">
        <w:r w:rsidRPr="00056171">
          <w:rPr>
            <w:color w:val="000000"/>
            <w:sz w:val="23"/>
            <w:szCs w:val="23"/>
            <w:highlight w:val="yellow"/>
          </w:rPr>
          <w:t>ation Service is a service to provide for the safe and efficient movement of traffic and to identify and manage potentially dangerous traffic situations. A Traffic Organi</w:t>
        </w:r>
        <w:del w:id="612" w:author="Aust VTSWG" w:date="2011-12-20T15:32:00Z">
          <w:r w:rsidRPr="00056171" w:rsidDel="00512F76">
            <w:rPr>
              <w:color w:val="000000"/>
              <w:sz w:val="23"/>
              <w:szCs w:val="23"/>
              <w:highlight w:val="yellow"/>
            </w:rPr>
            <w:delText>s</w:delText>
          </w:r>
        </w:del>
      </w:ins>
      <w:ins w:id="613" w:author="Aust VTSWG" w:date="2011-12-20T15:32:00Z">
        <w:r w:rsidRPr="00056171">
          <w:rPr>
            <w:color w:val="000000"/>
            <w:sz w:val="23"/>
            <w:szCs w:val="23"/>
            <w:highlight w:val="yellow"/>
          </w:rPr>
          <w:t>z</w:t>
        </w:r>
      </w:ins>
      <w:ins w:id="614" w:author="Paul Owen" w:date="2011-09-21T11:33:00Z">
        <w:r w:rsidRPr="00056171">
          <w:rPr>
            <w:color w:val="000000"/>
            <w:sz w:val="23"/>
            <w:szCs w:val="23"/>
            <w:highlight w:val="yellow"/>
          </w:rPr>
          <w:t>ation Service provides essential and timely information to assist the on-board decision-making process and may advise, instruct or exercise the authority to direct movements.</w:t>
        </w:r>
      </w:ins>
      <w:del w:id="615" w:author="Paul Owen" w:date="2011-09-21T11:33:00Z">
        <w:r w:rsidRPr="00056171" w:rsidDel="00DF45A0">
          <w:rPr>
            <w:highlight w:val="yellow"/>
          </w:rPr>
          <w:delText>The navigational assistance service is especially important in difficult navigational or meteorological circumstances or in case of defects or deficiencies. This service is normally rendered at the request of a vessel or by the VTS when deemed necessary</w:delText>
        </w:r>
      </w:del>
      <w:r w:rsidRPr="00056171">
        <w:rPr>
          <w:highlight w:val="yellow"/>
        </w:rPr>
        <w:t>.</w:t>
      </w:r>
    </w:p>
    <w:p w14:paraId="074199E2" w14:textId="77777777" w:rsidR="00F727CC" w:rsidRPr="00056171" w:rsidRDefault="00F727CC" w:rsidP="001C5A24">
      <w:pPr>
        <w:ind w:left="1122" w:hanging="561"/>
        <w:jc w:val="both"/>
        <w:rPr>
          <w:highlight w:val="yellow"/>
        </w:rPr>
      </w:pPr>
    </w:p>
    <w:p w14:paraId="7AB91651" w14:textId="77777777" w:rsidR="00F727CC" w:rsidRPr="007E1E07" w:rsidRDefault="00F727CC" w:rsidP="001C5A24">
      <w:pPr>
        <w:ind w:left="1122" w:hanging="561"/>
        <w:jc w:val="both"/>
      </w:pPr>
      <w:r w:rsidRPr="00056171">
        <w:rPr>
          <w:highlight w:val="yellow"/>
        </w:rPr>
        <w:t xml:space="preserve">2.3.3 </w:t>
      </w:r>
      <w:ins w:id="616" w:author="Paul Owen" w:date="2011-09-21T11:33:00Z">
        <w:r w:rsidRPr="00056171">
          <w:rPr>
            <w:highlight w:val="yellow"/>
          </w:rPr>
          <w:t xml:space="preserve">The </w:t>
        </w:r>
      </w:ins>
      <w:ins w:id="617" w:author="Aust VTSWG" w:date="2011-12-20T15:32:00Z">
        <w:r w:rsidR="00273574" w:rsidRPr="00273574">
          <w:rPr>
            <w:i/>
            <w:highlight w:val="yellow"/>
            <w:rPrChange w:id="618" w:author="Aust VTSWG" w:date="2011-12-20T15:32:00Z">
              <w:rPr>
                <w:rFonts w:cs="Times New Roman"/>
                <w:sz w:val="16"/>
                <w:szCs w:val="16"/>
              </w:rPr>
            </w:rPrChange>
          </w:rPr>
          <w:t>N</w:t>
        </w:r>
      </w:ins>
      <w:ins w:id="619" w:author="Paul Owen" w:date="2011-09-21T11:33:00Z">
        <w:del w:id="620" w:author="Aust VTSWG" w:date="2011-12-20T15:32:00Z">
          <w:r w:rsidRPr="00056171" w:rsidDel="008B0DEB">
            <w:rPr>
              <w:i/>
              <w:iCs/>
              <w:highlight w:val="yellow"/>
            </w:rPr>
            <w:delText>n</w:delText>
          </w:r>
        </w:del>
        <w:r w:rsidRPr="00056171">
          <w:rPr>
            <w:i/>
            <w:iCs/>
            <w:highlight w:val="yellow"/>
          </w:rPr>
          <w:t xml:space="preserve">avigational </w:t>
        </w:r>
      </w:ins>
      <w:ins w:id="621" w:author="Aust VTSWG" w:date="2011-12-20T15:32:00Z">
        <w:r w:rsidRPr="00056171">
          <w:rPr>
            <w:i/>
            <w:iCs/>
            <w:highlight w:val="yellow"/>
          </w:rPr>
          <w:t>A</w:t>
        </w:r>
      </w:ins>
      <w:ins w:id="622" w:author="Paul Owen" w:date="2011-09-21T11:33:00Z">
        <w:del w:id="623" w:author="Aust VTSWG" w:date="2011-12-20T15:32:00Z">
          <w:r w:rsidRPr="00056171" w:rsidDel="008B0DEB">
            <w:rPr>
              <w:i/>
              <w:iCs/>
              <w:highlight w:val="yellow"/>
            </w:rPr>
            <w:delText>a</w:delText>
          </w:r>
        </w:del>
        <w:r w:rsidRPr="00056171">
          <w:rPr>
            <w:i/>
            <w:iCs/>
            <w:highlight w:val="yellow"/>
          </w:rPr>
          <w:t xml:space="preserve">ssistance </w:t>
        </w:r>
      </w:ins>
      <w:ins w:id="624" w:author="Aust VTSWG" w:date="2011-12-20T15:32:00Z">
        <w:r w:rsidRPr="00056171">
          <w:rPr>
            <w:i/>
            <w:iCs/>
            <w:highlight w:val="yellow"/>
          </w:rPr>
          <w:t>S</w:t>
        </w:r>
      </w:ins>
      <w:ins w:id="625" w:author="Paul Owen" w:date="2011-09-21T11:33:00Z">
        <w:del w:id="626" w:author="Aust VTSWG" w:date="2011-12-20T15:32:00Z">
          <w:r w:rsidRPr="00056171" w:rsidDel="008B0DEB">
            <w:rPr>
              <w:i/>
              <w:iCs/>
              <w:highlight w:val="yellow"/>
            </w:rPr>
            <w:delText>s</w:delText>
          </w:r>
        </w:del>
        <w:r w:rsidRPr="00056171">
          <w:rPr>
            <w:i/>
            <w:iCs/>
            <w:highlight w:val="yellow"/>
          </w:rPr>
          <w:t>ervice.</w:t>
        </w:r>
        <w:r w:rsidRPr="00056171">
          <w:rPr>
            <w:highlight w:val="yellow"/>
          </w:rPr>
          <w:t xml:space="preserve"> </w:t>
        </w:r>
        <w:r w:rsidRPr="00056171">
          <w:rPr>
            <w:color w:val="000000"/>
            <w:sz w:val="23"/>
            <w:szCs w:val="23"/>
            <w:highlight w:val="yellow"/>
          </w:rPr>
          <w:t>A Navigational Assistance Service may be provided in addition to an Information Service and/or Traffic Organi</w:t>
        </w:r>
        <w:del w:id="627" w:author="Aust VTSWG" w:date="2011-12-20T15:32:00Z">
          <w:r w:rsidRPr="00056171" w:rsidDel="00512F76">
            <w:rPr>
              <w:color w:val="000000"/>
              <w:sz w:val="23"/>
              <w:szCs w:val="23"/>
              <w:highlight w:val="yellow"/>
            </w:rPr>
            <w:delText>s</w:delText>
          </w:r>
        </w:del>
      </w:ins>
      <w:ins w:id="628" w:author="Aust VTSWG" w:date="2011-12-20T15:32:00Z">
        <w:r w:rsidRPr="00056171">
          <w:rPr>
            <w:color w:val="000000"/>
            <w:sz w:val="23"/>
            <w:szCs w:val="23"/>
            <w:highlight w:val="yellow"/>
          </w:rPr>
          <w:t>z</w:t>
        </w:r>
      </w:ins>
      <w:ins w:id="629" w:author="Paul Owen" w:date="2011-09-21T11:33:00Z">
        <w:r w:rsidRPr="00056171">
          <w:rPr>
            <w:color w:val="000000"/>
            <w:sz w:val="23"/>
            <w:szCs w:val="23"/>
            <w:highlight w:val="yellow"/>
          </w:rPr>
          <w:t>ation Service. A Navigational Assistance Service is provided at the request of a vessel, or when deemed necessary by the VTS and provides essential and timely navigational information to assist the on-board decision-making process and may inform, advise and/or instruct vessels accordingly.</w:t>
        </w:r>
      </w:ins>
      <w:del w:id="630" w:author="Paul Owen" w:date="2011-09-21T11:33:00Z">
        <w:r w:rsidRPr="00056171" w:rsidDel="0088566D">
          <w:rPr>
            <w:highlight w:val="yellow"/>
          </w:rPr>
          <w:delText>The traffic organisation service concerns the operational management of traffic and the forward planning of vessel movements to prevent congestion and dangerous situations, and is particularly relevant in times of high traffic density or when the movement of special transports may affect the flow of other traffic. The service may also include establishing and operating a system of traffic clearances or VTS sailing plans or both in relation to priority of movements, allocation of space, mandatory reporting of movements in the VTS area, routes to be followed, speed limits to be observed or other appropriate measures which are considered necessary by the VTS authority.</w:delText>
        </w:r>
      </w:del>
    </w:p>
    <w:p w14:paraId="299A0981" w14:textId="77777777" w:rsidR="00F727CC" w:rsidRPr="007E1E07" w:rsidRDefault="00F727CC" w:rsidP="001C5A24">
      <w:pPr>
        <w:ind w:left="1122" w:hanging="561"/>
        <w:jc w:val="both"/>
      </w:pPr>
    </w:p>
    <w:p w14:paraId="156B58E2" w14:textId="77777777" w:rsidR="00F727CC" w:rsidRPr="007E1E07" w:rsidRDefault="00F727CC" w:rsidP="001C5A24">
      <w:pPr>
        <w:ind w:left="1122" w:hanging="561"/>
        <w:jc w:val="both"/>
      </w:pPr>
      <w:r w:rsidRPr="00D167E0">
        <w:t>2.3.4 When the VTS is authori</w:t>
      </w:r>
      <w:r w:rsidR="00056171">
        <w:t>z</w:t>
      </w:r>
      <w:r w:rsidRPr="00D167E0">
        <w:t>ed to issue instructions to vessels, these instructions should be result-oriented only, leaving the details of execution, such as course to be steered or engine manoeuvres to be executed, to the master or pilot on board the vessel. Care should be taken that VTS operations do not encroach upon the master's responsibility for safe navigation, or disturb the traditional relationship between master and pilot.</w:t>
      </w:r>
    </w:p>
    <w:p w14:paraId="523D805C" w14:textId="77777777" w:rsidR="00F727CC" w:rsidRPr="007E1E07" w:rsidRDefault="00F727CC" w:rsidP="001C5A24">
      <w:pPr>
        <w:ind w:left="1122" w:hanging="561"/>
        <w:jc w:val="both"/>
      </w:pPr>
    </w:p>
    <w:p w14:paraId="1C723459" w14:textId="77777777" w:rsidR="00F727CC" w:rsidRPr="007E1E07" w:rsidRDefault="00F727CC" w:rsidP="001C5A24">
      <w:pPr>
        <w:ind w:left="1122" w:hanging="561"/>
        <w:jc w:val="both"/>
      </w:pPr>
      <w:r w:rsidRPr="00D167E0">
        <w:t>2.3.5 A VTS area can be divided into sectors, but these should be as few as possible. Area and sector boundaries should not be located where vessels normally alter course or manoeuvre or where they are approaching areas of convergence, route junctions or where there is crossing traffic</w:t>
      </w:r>
      <w:ins w:id="631" w:author="Paul Owen" w:date="2011-09-21T11:34:00Z">
        <w:r w:rsidRPr="00F96BF0">
          <w:t>. The recommended VTS centre name identifier should be either ‘Location VTS’ or ‘VTS Location’</w:t>
        </w:r>
        <w:r>
          <w:t>,</w:t>
        </w:r>
        <w:r w:rsidRPr="00F96BF0">
          <w:t xml:space="preserve"> sectors within a VTS area should be identified separately or have the same name identifier</w:t>
        </w:r>
      </w:ins>
      <w:ins w:id="632" w:author="Thomas" w:date="2012-03-21T05:38:00Z">
        <w:r w:rsidR="00452792">
          <w:rPr>
            <w:rStyle w:val="FootnoteReference"/>
          </w:rPr>
          <w:footnoteReference w:id="3"/>
        </w:r>
      </w:ins>
      <w:ins w:id="638" w:author="Paul Owen" w:date="2011-09-21T11:34:00Z">
        <w:r w:rsidRPr="00F96BF0">
          <w:t>.</w:t>
        </w:r>
        <w:r>
          <w:t xml:space="preserve"> </w:t>
        </w:r>
      </w:ins>
      <w:del w:id="639" w:author="Paul Owen" w:date="2011-09-21T11:34:00Z">
        <w:r w:rsidRPr="00D167E0" w:rsidDel="0088566D">
          <w:delText xml:space="preserve">. VTS centres in an area or sector should use a name identifier. </w:delText>
        </w:r>
      </w:del>
      <w:r w:rsidRPr="00D167E0">
        <w:t xml:space="preserve">The boundaries should be </w:t>
      </w:r>
      <w:ins w:id="640" w:author="Paul Owen" w:date="2011-09-21T11:35:00Z">
        <w:r w:rsidRPr="00F96BF0">
          <w:t>promulgated to vessels in internationally recognised marine publications</w:t>
        </w:r>
      </w:ins>
      <w:del w:id="641" w:author="Paul Owen" w:date="2011-09-21T11:35:00Z">
        <w:r w:rsidRPr="00D167E0" w:rsidDel="0088566D">
          <w:delText>indicated in the appropriate nautical publications</w:delText>
        </w:r>
      </w:del>
      <w:r w:rsidRPr="00D167E0">
        <w:t xml:space="preserve"> and in the "World VTS Guide</w:t>
      </w:r>
      <w:r w:rsidRPr="00D167E0">
        <w:rPr>
          <w:rStyle w:val="FootnoteReference"/>
        </w:rPr>
        <w:footnoteReference w:id="4"/>
      </w:r>
      <w:r w:rsidRPr="00D167E0">
        <w:t>".</w:t>
      </w:r>
    </w:p>
    <w:p w14:paraId="644EF586" w14:textId="77777777" w:rsidR="00F727CC" w:rsidRPr="007E1E07" w:rsidRDefault="00F727CC" w:rsidP="001C5A24">
      <w:pPr>
        <w:jc w:val="both"/>
      </w:pPr>
    </w:p>
    <w:p w14:paraId="442E028D" w14:textId="77777777" w:rsidR="00F727CC" w:rsidRPr="007E1E07" w:rsidRDefault="00F86ABC" w:rsidP="001C5A24">
      <w:pPr>
        <w:jc w:val="both"/>
      </w:pPr>
      <w:r>
        <w:t>2.4</w:t>
      </w:r>
      <w:r>
        <w:tab/>
      </w:r>
      <w:r w:rsidR="00F727CC" w:rsidRPr="00D167E0">
        <w:t xml:space="preserve">Communication and </w:t>
      </w:r>
      <w:ins w:id="642" w:author="Aust VTSWG" w:date="2011-12-20T16:04:00Z">
        <w:r w:rsidR="00F727CC">
          <w:t>R</w:t>
        </w:r>
      </w:ins>
      <w:del w:id="643" w:author="Aust VTSWG" w:date="2011-12-20T16:04:00Z">
        <w:r w:rsidR="00F727CC" w:rsidRPr="00D167E0" w:rsidDel="006A264F">
          <w:delText>r</w:delText>
        </w:r>
      </w:del>
      <w:r w:rsidR="00F727CC" w:rsidRPr="00D167E0">
        <w:t>eporting</w:t>
      </w:r>
    </w:p>
    <w:p w14:paraId="3424B224" w14:textId="77777777" w:rsidR="00F727CC" w:rsidRPr="007E1E07" w:rsidRDefault="00F727CC" w:rsidP="001C5A24">
      <w:pPr>
        <w:jc w:val="both"/>
      </w:pPr>
    </w:p>
    <w:p w14:paraId="7ED2DD86" w14:textId="77777777" w:rsidR="00F727CC" w:rsidRPr="007E1E07" w:rsidRDefault="00F727CC" w:rsidP="00452792">
      <w:pPr>
        <w:jc w:val="both"/>
      </w:pPr>
      <w:r w:rsidRPr="00D167E0">
        <w:t>2.4.</w:t>
      </w:r>
      <w:ins w:id="644" w:author="Thomas" w:date="2012-03-21T05:30:00Z">
        <w:r w:rsidR="00452792">
          <w:t>1</w:t>
        </w:r>
        <w:r w:rsidR="00452792">
          <w:tab/>
        </w:r>
      </w:ins>
      <w:del w:id="645" w:author="Thomas" w:date="2012-03-21T05:30:00Z">
        <w:r w:rsidRPr="00D167E0" w:rsidDel="00452792">
          <w:delText>1</w:delText>
        </w:r>
      </w:del>
      <w:del w:id="646" w:author="Thomas" w:date="2012-03-21T05:16:00Z">
        <w:r w:rsidRPr="00D167E0" w:rsidDel="007C59A3">
          <w:delText xml:space="preserve"> </w:delText>
        </w:r>
      </w:del>
      <w:del w:id="647" w:author="Thomas" w:date="2012-03-21T05:15:00Z">
        <w:r w:rsidRPr="00D167E0" w:rsidDel="007C59A3">
          <w:tab/>
        </w:r>
      </w:del>
      <w:r w:rsidRPr="00D167E0">
        <w:t xml:space="preserve">Communication between a VTS </w:t>
      </w:r>
      <w:ins w:id="648" w:author="Aust VTSWG" w:date="2011-12-20T15:34:00Z">
        <w:r>
          <w:t>A</w:t>
        </w:r>
      </w:ins>
      <w:del w:id="649" w:author="Aust VTSWG" w:date="2011-12-20T15:34:00Z">
        <w:r w:rsidRPr="00D167E0" w:rsidDel="00512F76">
          <w:delText>a</w:delText>
        </w:r>
      </w:del>
      <w:r w:rsidRPr="00D167E0">
        <w:t>uthority and a participating vessel should be conducted in accordance with the Guidelines and Criteria for Ship Reporting Systems and should be limited to information essential to achieve the objectives of the VTS</w:t>
      </w:r>
      <w:r w:rsidRPr="00D167E0">
        <w:rPr>
          <w:rStyle w:val="FootnoteReference"/>
        </w:rPr>
        <w:footnoteReference w:id="5"/>
      </w:r>
      <w:r w:rsidRPr="00D167E0">
        <w:t xml:space="preserve">. IMO Standard Marine Communication Phrases </w:t>
      </w:r>
      <w:ins w:id="650" w:author="Aust VTSWG" w:date="2011-12-20T15:34:00Z">
        <w:r>
          <w:t xml:space="preserve">(SMCP) </w:t>
        </w:r>
      </w:ins>
      <w:r w:rsidRPr="00D167E0">
        <w:t>should be used</w:t>
      </w:r>
      <w:del w:id="651" w:author="Aust VTSWG" w:date="2011-12-20T15:34:00Z">
        <w:r w:rsidRPr="00D167E0" w:rsidDel="00512F76">
          <w:delText xml:space="preserve"> where practicable</w:delText>
        </w:r>
      </w:del>
      <w:r w:rsidRPr="00D167E0">
        <w:t>.</w:t>
      </w:r>
    </w:p>
    <w:p w14:paraId="7A8964B2" w14:textId="77777777" w:rsidR="00F727CC" w:rsidRPr="007E1E07" w:rsidRDefault="00F727CC" w:rsidP="001C5A24">
      <w:pPr>
        <w:jc w:val="both"/>
      </w:pPr>
    </w:p>
    <w:p w14:paraId="03E90D29" w14:textId="77777777" w:rsidR="00F727CC" w:rsidRPr="007E1E07" w:rsidRDefault="00F727CC" w:rsidP="001C5A24">
      <w:pPr>
        <w:jc w:val="both"/>
      </w:pPr>
      <w:r w:rsidRPr="00D167E0">
        <w:t xml:space="preserve">2.4.2 </w:t>
      </w:r>
      <w:r w:rsidRPr="00D167E0">
        <w:tab/>
        <w:t xml:space="preserve">In any VTS message directed to a vessel or vessels it should be made clear whether the message contains information, advice, warning, or an </w:t>
      </w:r>
      <w:ins w:id="652" w:author="Paul Owen" w:date="2011-09-21T11:36:00Z">
        <w:r w:rsidRPr="00F96BF0">
          <w:t>instruction</w:t>
        </w:r>
        <w:r>
          <w:t xml:space="preserve"> by the use of the </w:t>
        </w:r>
        <w:r w:rsidRPr="00885117">
          <w:t>IMO Standard Marine Communication Phrases</w:t>
        </w:r>
      </w:ins>
      <w:ins w:id="653" w:author="Paul Owen" w:date="2011-09-21T11:42:00Z">
        <w:r>
          <w:rPr>
            <w:rStyle w:val="FootnoteReference"/>
          </w:rPr>
          <w:footnoteReference w:id="6"/>
        </w:r>
      </w:ins>
      <w:del w:id="655" w:author="Paul Owen" w:date="2011-09-21T11:36:00Z">
        <w:r w:rsidRPr="00D167E0" w:rsidDel="0088566D">
          <w:delText>instruction</w:delText>
        </w:r>
      </w:del>
      <w:r w:rsidRPr="00D167E0">
        <w:t>.</w:t>
      </w:r>
    </w:p>
    <w:p w14:paraId="1EAA8130" w14:textId="77777777" w:rsidR="00F727CC" w:rsidRPr="007E1E07" w:rsidRDefault="00F727CC" w:rsidP="001C5A24">
      <w:pPr>
        <w:jc w:val="both"/>
      </w:pPr>
    </w:p>
    <w:p w14:paraId="0E2AD71F" w14:textId="77777777" w:rsidR="00F727CC" w:rsidRPr="007E1E07" w:rsidRDefault="00E93717" w:rsidP="001C5A24">
      <w:pPr>
        <w:jc w:val="both"/>
      </w:pPr>
      <w:r>
        <w:t>2.5</w:t>
      </w:r>
      <w:r>
        <w:tab/>
      </w:r>
      <w:r w:rsidR="00F727CC" w:rsidRPr="00D167E0">
        <w:t>Organisation</w:t>
      </w:r>
    </w:p>
    <w:p w14:paraId="1C8B7B15" w14:textId="77777777" w:rsidR="00F727CC" w:rsidRDefault="00F727CC" w:rsidP="001C5A24">
      <w:pPr>
        <w:numPr>
          <w:ins w:id="656" w:author="Paul Owen" w:date="2011-09-21T16:52:00Z"/>
        </w:numPr>
        <w:jc w:val="both"/>
        <w:rPr>
          <w:ins w:id="657" w:author="Paul Owen" w:date="2011-09-21T16:52:00Z"/>
        </w:rPr>
      </w:pPr>
    </w:p>
    <w:p w14:paraId="2DFD9EA9" w14:textId="77777777" w:rsidR="00F727CC" w:rsidRDefault="00F727CC" w:rsidP="001C5A24">
      <w:pPr>
        <w:numPr>
          <w:ins w:id="658" w:author="Paul Owen" w:date="2011-09-21T16:52:00Z"/>
        </w:numPr>
        <w:jc w:val="both"/>
        <w:rPr>
          <w:ins w:id="659" w:author="Paul Owen" w:date="2011-09-21T16:52:00Z"/>
        </w:rPr>
      </w:pPr>
      <w:ins w:id="660" w:author="Paul Owen" w:date="2011-09-21T16:52:00Z">
        <w:r>
          <w:t>2.5.1</w:t>
        </w:r>
        <w:r>
          <w:tab/>
          <w:t>Elements of a VTS</w:t>
        </w:r>
      </w:ins>
    </w:p>
    <w:p w14:paraId="75BC7E8D" w14:textId="77777777" w:rsidR="00F727CC" w:rsidRPr="007E1E07" w:rsidRDefault="00F727CC" w:rsidP="001C5A24">
      <w:pPr>
        <w:jc w:val="both"/>
      </w:pPr>
    </w:p>
    <w:p w14:paraId="5B4FDA29" w14:textId="77777777" w:rsidR="00152B1D" w:rsidRDefault="00F727CC" w:rsidP="00152B1D">
      <w:pPr>
        <w:spacing w:after="240"/>
        <w:jc w:val="both"/>
        <w:rPr>
          <w:del w:id="661" w:author="Paul Owen" w:date="2011-09-21T12:56:00Z"/>
        </w:rPr>
        <w:pPrChange w:id="662" w:author="Paul Owen" w:date="2011-09-21T11:36:00Z">
          <w:pPr>
            <w:jc w:val="both"/>
          </w:pPr>
        </w:pPrChange>
      </w:pPr>
      <w:del w:id="663" w:author="Paul Owen" w:date="2011-09-21T12:56:00Z">
        <w:r w:rsidRPr="00D167E0" w:rsidDel="00661CC8">
          <w:delText xml:space="preserve">2.5.1 </w:delText>
        </w:r>
        <w:r w:rsidRPr="00D167E0" w:rsidDel="00661CC8">
          <w:tab/>
          <w:delText>Elements of a VTS</w:delText>
        </w:r>
      </w:del>
    </w:p>
    <w:p w14:paraId="21714950" w14:textId="77777777" w:rsidR="00F727CC" w:rsidRPr="007E1E07" w:rsidRDefault="00F727CC" w:rsidP="001C5A24">
      <w:pPr>
        <w:jc w:val="both"/>
      </w:pPr>
      <w:ins w:id="664" w:author="Paul Owen" w:date="2011-09-21T11:36:00Z">
        <w:r>
          <w:t>2.5.1</w:t>
        </w:r>
      </w:ins>
      <w:ins w:id="665" w:author="Paul Owen" w:date="2011-09-21T16:53:00Z">
        <w:r>
          <w:t>.1</w:t>
        </w:r>
      </w:ins>
      <w:ins w:id="666" w:author="Paul Owen" w:date="2011-09-21T11:36:00Z">
        <w:r>
          <w:tab/>
        </w:r>
      </w:ins>
      <w:r w:rsidRPr="00D167E0">
        <w:t xml:space="preserve">In order to perform the required tasks a VTS </w:t>
      </w:r>
      <w:del w:id="667" w:author="Aust VTSWG" w:date="2011-12-20T15:35:00Z">
        <w:r w:rsidRPr="00512F76" w:rsidDel="00512F76">
          <w:delText xml:space="preserve">organisation </w:delText>
        </w:r>
      </w:del>
      <w:ins w:id="668" w:author="Aust VTSWG" w:date="2011-12-20T15:35:00Z">
        <w:r>
          <w:t>Authority</w:t>
        </w:r>
        <w:r w:rsidRPr="00512F76">
          <w:t xml:space="preserve"> </w:t>
        </w:r>
      </w:ins>
      <w:r w:rsidRPr="00D167E0">
        <w:t>requires</w:t>
      </w:r>
      <w:ins w:id="669" w:author="Paul Owen" w:date="2011-09-21T16:35:00Z">
        <w:r>
          <w:t>:</w:t>
        </w:r>
      </w:ins>
      <w:r w:rsidRPr="00D167E0">
        <w:t xml:space="preserve"> </w:t>
      </w:r>
      <w:del w:id="670" w:author="Paul Owen" w:date="2011-09-21T16:36:00Z">
        <w:r w:rsidRPr="00D167E0" w:rsidDel="00504B4D">
          <w:delText xml:space="preserve">adequate </w:delText>
        </w:r>
      </w:del>
      <w:ins w:id="671" w:author="Paul Owen" w:date="2011-09-21T16:36:00Z">
        <w:r>
          <w:t>appropriately qualified</w:t>
        </w:r>
        <w:r w:rsidRPr="00D167E0">
          <w:t xml:space="preserve"> </w:t>
        </w:r>
      </w:ins>
      <w:r w:rsidRPr="00D167E0">
        <w:t>staff</w:t>
      </w:r>
      <w:ins w:id="672" w:author="Paul Owen" w:date="2011-09-21T16:36:00Z">
        <w:r>
          <w:t>;</w:t>
        </w:r>
      </w:ins>
      <w:del w:id="673" w:author="Paul Owen" w:date="2011-09-21T16:36:00Z">
        <w:r w:rsidRPr="00D167E0" w:rsidDel="00504B4D">
          <w:delText>,</w:delText>
        </w:r>
      </w:del>
      <w:r w:rsidRPr="00D167E0">
        <w:t xml:space="preserve"> </w:t>
      </w:r>
      <w:ins w:id="674" w:author="Paul Owen" w:date="2011-09-21T16:39:00Z">
        <w:r>
          <w:t xml:space="preserve">suitable </w:t>
        </w:r>
      </w:ins>
      <w:del w:id="675" w:author="Paul Owen" w:date="2011-09-21T11:37:00Z">
        <w:r w:rsidRPr="00D167E0" w:rsidDel="0088566D">
          <w:delText>housing</w:delText>
        </w:r>
      </w:del>
      <w:ins w:id="676" w:author="Paul Owen" w:date="2011-09-21T11:37:00Z">
        <w:r>
          <w:t>accommodation</w:t>
        </w:r>
      </w:ins>
      <w:ins w:id="677" w:author="Paul Owen" w:date="2011-09-21T16:36:00Z">
        <w:r>
          <w:t>;</w:t>
        </w:r>
      </w:ins>
      <w:del w:id="678" w:author="Paul Owen" w:date="2011-09-21T16:36:00Z">
        <w:r w:rsidRPr="00D167E0" w:rsidDel="00504B4D">
          <w:delText>,</w:delText>
        </w:r>
      </w:del>
      <w:r w:rsidRPr="00D167E0">
        <w:t xml:space="preserve"> </w:t>
      </w:r>
      <w:ins w:id="679" w:author="Paul Owen" w:date="2011-09-21T16:42:00Z">
        <w:r>
          <w:t>adequate</w:t>
        </w:r>
      </w:ins>
      <w:ins w:id="680" w:author="Paul Owen" w:date="2011-09-21T16:41:00Z">
        <w:r>
          <w:t xml:space="preserve"> </w:t>
        </w:r>
      </w:ins>
      <w:r w:rsidRPr="00D167E0">
        <w:t>instrumentation</w:t>
      </w:r>
      <w:ins w:id="681" w:author="Paul Owen" w:date="2011-09-21T16:36:00Z">
        <w:r>
          <w:t>;</w:t>
        </w:r>
      </w:ins>
      <w:r w:rsidRPr="00D167E0">
        <w:t xml:space="preserve"> and </w:t>
      </w:r>
      <w:ins w:id="682" w:author="Paul Owen" w:date="2011-09-21T16:42:00Z">
        <w:r>
          <w:t xml:space="preserve">appropriate </w:t>
        </w:r>
      </w:ins>
      <w:r w:rsidRPr="00D167E0">
        <w:t xml:space="preserve">procedures governing operations and interactions between the various </w:t>
      </w:r>
      <w:del w:id="683" w:author="Paul Owen" w:date="2011-09-21T16:44:00Z">
        <w:r w:rsidRPr="00D167E0" w:rsidDel="009B1E35">
          <w:delText>elements</w:delText>
        </w:r>
      </w:del>
      <w:ins w:id="684" w:author="Paul Owen" w:date="2011-09-21T16:44:00Z">
        <w:r>
          <w:t xml:space="preserve">VTS </w:t>
        </w:r>
      </w:ins>
      <w:ins w:id="685" w:author="Paul Owen" w:date="2011-09-21T16:45:00Z">
        <w:r>
          <w:t>responsibilities</w:t>
        </w:r>
      </w:ins>
      <w:r w:rsidRPr="00D167E0">
        <w:t xml:space="preserve">. The requirements in each </w:t>
      </w:r>
      <w:del w:id="686" w:author="Paul Owen" w:date="2011-09-21T16:46:00Z">
        <w:r w:rsidRPr="00D167E0" w:rsidDel="009B1E35">
          <w:delText xml:space="preserve">field </w:delText>
        </w:r>
      </w:del>
      <w:ins w:id="687" w:author="Paul Owen" w:date="2011-09-21T16:46:00Z">
        <w:r>
          <w:t xml:space="preserve">area of </w:t>
        </w:r>
      </w:ins>
      <w:ins w:id="688" w:author="Paul Owen" w:date="2011-09-21T16:47:00Z">
        <w:r>
          <w:t>responsibility</w:t>
        </w:r>
      </w:ins>
      <w:ins w:id="689" w:author="Paul Owen" w:date="2011-09-21T16:46:00Z">
        <w:r w:rsidRPr="00D167E0">
          <w:t xml:space="preserve"> </w:t>
        </w:r>
      </w:ins>
      <w:r w:rsidRPr="00D167E0">
        <w:t>are determined by the particular nature of the VTS area, the density and character of the traffic and the type of service that is to be provided. Consideration should be given to the establishment of back-up facilities to sustain and maintain the desired level of reliability and availability.</w:t>
      </w:r>
    </w:p>
    <w:p w14:paraId="1216438E" w14:textId="77777777" w:rsidR="00F727CC" w:rsidRPr="007E1E07" w:rsidRDefault="00F727CC" w:rsidP="001C5A24">
      <w:pPr>
        <w:jc w:val="both"/>
      </w:pPr>
    </w:p>
    <w:p w14:paraId="7B2A489E" w14:textId="77777777" w:rsidR="00F727CC" w:rsidRPr="007E1E07" w:rsidRDefault="00F727CC" w:rsidP="001C5A24">
      <w:pPr>
        <w:jc w:val="both"/>
      </w:pPr>
      <w:r w:rsidRPr="00D167E0">
        <w:t xml:space="preserve">2.5.2 </w:t>
      </w:r>
      <w:r w:rsidRPr="00D167E0">
        <w:tab/>
        <w:t>Tasks that may be performed</w:t>
      </w:r>
      <w:del w:id="690" w:author="Paul Owen" w:date="2011-09-21T16:57:00Z">
        <w:r w:rsidRPr="00D167E0" w:rsidDel="00E67AED">
          <w:delText xml:space="preserve"> in accordance with the service rendered</w:delText>
        </w:r>
      </w:del>
    </w:p>
    <w:p w14:paraId="2030D1C8" w14:textId="77777777" w:rsidR="00F727CC" w:rsidRPr="007E1E07" w:rsidRDefault="00F727CC" w:rsidP="001C5A24">
      <w:pPr>
        <w:jc w:val="both"/>
      </w:pPr>
    </w:p>
    <w:p w14:paraId="0BECAD37" w14:textId="77777777" w:rsidR="00F727CC" w:rsidRDefault="00F727CC" w:rsidP="001C5A24">
      <w:pPr>
        <w:spacing w:after="120"/>
        <w:jc w:val="both"/>
        <w:rPr>
          <w:ins w:id="691" w:author="Aust VTSWG" w:date="2011-12-20T16:06:00Z"/>
        </w:rPr>
      </w:pPr>
      <w:r w:rsidRPr="00D167E0">
        <w:t>2.5.2.1</w:t>
      </w:r>
      <w:ins w:id="692" w:author="Paul Owen" w:date="2011-09-21T16:53:00Z">
        <w:r>
          <w:tab/>
        </w:r>
      </w:ins>
      <w:del w:id="693" w:author="Paul Owen" w:date="2011-09-21T16:53:00Z">
        <w:r w:rsidRPr="00D167E0" w:rsidDel="0066067F">
          <w:delText xml:space="preserve">    </w:delText>
        </w:r>
      </w:del>
      <w:r w:rsidRPr="00D167E0">
        <w:t xml:space="preserve">A VTS should at all times be capable of generating a comprehensive overview of the traffic in its service area combined with all traffic-influencing factors. The VTS should be able to compile a traffic image, which </w:t>
      </w:r>
      <w:del w:id="694" w:author="Aust VTSWG" w:date="2011-12-20T16:05:00Z">
        <w:r w:rsidRPr="00D167E0" w:rsidDel="006A264F">
          <w:delText xml:space="preserve">is </w:delText>
        </w:r>
      </w:del>
      <w:ins w:id="695" w:author="Aust VTSWG" w:date="2011-12-20T16:05:00Z">
        <w:r>
          <w:t>forms</w:t>
        </w:r>
        <w:r w:rsidRPr="00D167E0">
          <w:t xml:space="preserve"> </w:t>
        </w:r>
      </w:ins>
      <w:r w:rsidRPr="00D167E0">
        <w:t xml:space="preserve">the basis </w:t>
      </w:r>
      <w:ins w:id="696" w:author="Aust VTSWG" w:date="2011-12-20T16:05:00Z">
        <w:r>
          <w:t>of</w:t>
        </w:r>
      </w:ins>
      <w:del w:id="697" w:author="Aust VTSWG" w:date="2011-12-20T16:05:00Z">
        <w:r w:rsidRPr="00D167E0" w:rsidDel="006A264F">
          <w:delText>for</w:delText>
        </w:r>
      </w:del>
      <w:r w:rsidRPr="00D167E0">
        <w:t xml:space="preserve"> its capability to respond to traffic situations developing in its service area. The traffic image allows the VTS operator to </w:t>
      </w:r>
      <w:ins w:id="698" w:author="Aust VTSWG" w:date="2011-12-20T15:35:00Z">
        <w:r>
          <w:t xml:space="preserve">maintain situational awareness, </w:t>
        </w:r>
      </w:ins>
      <w:r w:rsidRPr="00D167E0">
        <w:t xml:space="preserve">evaluate </w:t>
      </w:r>
      <w:ins w:id="699" w:author="Aust VTSWG" w:date="2011-12-20T15:36:00Z">
        <w:r>
          <w:t xml:space="preserve">developing </w:t>
        </w:r>
      </w:ins>
      <w:r w:rsidRPr="00D167E0">
        <w:t xml:space="preserve">situations and make decisions accordingly. </w:t>
      </w:r>
    </w:p>
    <w:p w14:paraId="11BDDC5E" w14:textId="77777777" w:rsidR="00F727CC" w:rsidRPr="007E1E07" w:rsidRDefault="00F727CC" w:rsidP="001C5A24">
      <w:pPr>
        <w:numPr>
          <w:ins w:id="700" w:author="Aust VTSWG" w:date="2011-12-20T16:06:00Z"/>
        </w:numPr>
        <w:spacing w:after="120"/>
        <w:jc w:val="both"/>
      </w:pPr>
      <w:r w:rsidRPr="00D167E0">
        <w:t xml:space="preserve">Data </w:t>
      </w:r>
      <w:del w:id="701" w:author="Thomas" w:date="2012-03-20T10:00:00Z">
        <w:r w:rsidRPr="00D167E0" w:rsidDel="005131A2">
          <w:delText xml:space="preserve">should </w:delText>
        </w:r>
      </w:del>
      <w:ins w:id="702" w:author="Aust VTSWG" w:date="2011-12-20T16:07:00Z">
        <w:del w:id="703" w:author="Thomas" w:date="2012-03-20T10:00:00Z">
          <w:r w:rsidDel="005131A2">
            <w:delText>required</w:delText>
          </w:r>
        </w:del>
      </w:ins>
      <w:del w:id="704" w:author="Thomas" w:date="2012-03-20T10:00:00Z">
        <w:r w:rsidRPr="00D167E0" w:rsidDel="005131A2">
          <w:delText xml:space="preserve">be collected </w:delText>
        </w:r>
      </w:del>
      <w:ins w:id="705" w:author="Aust VTSWG" w:date="2011-12-20T16:07:00Z">
        <w:del w:id="706" w:author="Thomas" w:date="2012-03-20T10:00:00Z">
          <w:r w:rsidDel="005131A2">
            <w:delText xml:space="preserve"> </w:delText>
          </w:r>
        </w:del>
      </w:ins>
      <w:ins w:id="707" w:author="Thomas" w:date="2012-03-20T10:00:00Z">
        <w:r w:rsidR="005131A2">
          <w:t xml:space="preserve">should be collected </w:t>
        </w:r>
      </w:ins>
      <w:r w:rsidRPr="00D167E0">
        <w:t>to compile the traffic image</w:t>
      </w:r>
      <w:r w:rsidR="00E93717">
        <w:t>,</w:t>
      </w:r>
      <w:ins w:id="708" w:author="Aust VTSWG" w:date="2011-12-20T16:07:00Z">
        <w:r>
          <w:t xml:space="preserve"> </w:t>
        </w:r>
        <w:del w:id="709" w:author="Thomas" w:date="2012-03-20T10:00:00Z">
          <w:r w:rsidDel="005131A2">
            <w:delText>may</w:delText>
          </w:r>
        </w:del>
      </w:ins>
      <w:del w:id="710" w:author="Thomas" w:date="2012-03-20T10:00:00Z">
        <w:r w:rsidRPr="00D167E0" w:rsidDel="005131A2">
          <w:delText xml:space="preserve">. This </w:delText>
        </w:r>
      </w:del>
      <w:r w:rsidR="00E93717">
        <w:t>t</w:t>
      </w:r>
      <w:ins w:id="711" w:author="Thomas" w:date="2012-03-20T10:00:00Z">
        <w:r w:rsidR="005131A2">
          <w:t xml:space="preserve">his </w:t>
        </w:r>
      </w:ins>
      <w:r w:rsidRPr="00D167E0">
        <w:t>include</w:t>
      </w:r>
      <w:del w:id="712" w:author="Thomas" w:date="2012-03-20T10:00:00Z">
        <w:r w:rsidRPr="00D167E0" w:rsidDel="005131A2">
          <w:delText>s</w:delText>
        </w:r>
      </w:del>
      <w:ins w:id="713" w:author="Thomas" w:date="2012-03-20T10:00:00Z">
        <w:r w:rsidR="005131A2">
          <w:t>s</w:t>
        </w:r>
      </w:ins>
      <w:r w:rsidRPr="00D167E0">
        <w:t>:</w:t>
      </w:r>
    </w:p>
    <w:p w14:paraId="3BBBBD44" w14:textId="77777777" w:rsidR="00F727CC" w:rsidRPr="007E1E07" w:rsidRDefault="00F727CC" w:rsidP="001C5A24">
      <w:pPr>
        <w:spacing w:after="120"/>
        <w:ind w:left="1309" w:hanging="561"/>
        <w:jc w:val="both"/>
      </w:pPr>
      <w:r w:rsidRPr="00D167E0">
        <w:t xml:space="preserve"> .1</w:t>
      </w:r>
      <w:r w:rsidRPr="00D167E0">
        <w:tab/>
        <w:t>data on the fairway situation, such as meteorological and hydrological conditions and the operational status of aids to navigation;</w:t>
      </w:r>
    </w:p>
    <w:p w14:paraId="2C58BF9B" w14:textId="77777777" w:rsidR="00F727CC" w:rsidRPr="007E1E07" w:rsidRDefault="00F727CC" w:rsidP="001C5A24">
      <w:pPr>
        <w:spacing w:after="120"/>
        <w:ind w:left="1309" w:hanging="561"/>
        <w:jc w:val="both"/>
      </w:pPr>
      <w:r w:rsidRPr="00D167E0">
        <w:t xml:space="preserve"> .2</w:t>
      </w:r>
      <w:r w:rsidRPr="00D167E0">
        <w:tab/>
        <w:t>data on the traffic situation, such as vessel positions, movements, identities and intentions with respect to manoeuvres, destination and routeing;</w:t>
      </w:r>
    </w:p>
    <w:p w14:paraId="63BB7858" w14:textId="77777777" w:rsidR="00F727CC" w:rsidRPr="007E1E07" w:rsidRDefault="00F727CC" w:rsidP="001C5A24">
      <w:pPr>
        <w:ind w:left="1309" w:hanging="561"/>
        <w:jc w:val="both"/>
      </w:pPr>
      <w:r w:rsidRPr="00D167E0">
        <w:t xml:space="preserve"> .3</w:t>
      </w:r>
      <w:r w:rsidRPr="00D167E0">
        <w:tab/>
        <w:t>data of vessels in accordance with the requirements of ship reporting and if necessary any additional data, required for the effective operation of the VTS.</w:t>
      </w:r>
    </w:p>
    <w:p w14:paraId="2A04BC69" w14:textId="77777777" w:rsidR="00F727CC" w:rsidRPr="007E1E07" w:rsidDel="002E23EB" w:rsidRDefault="00F727CC" w:rsidP="001C5A24">
      <w:pPr>
        <w:jc w:val="both"/>
        <w:rPr>
          <w:del w:id="714" w:author="Paul Owen" w:date="2011-09-21T11:44:00Z"/>
        </w:rPr>
      </w:pPr>
    </w:p>
    <w:p w14:paraId="12BCC5F7" w14:textId="77777777" w:rsidR="00F727CC" w:rsidRPr="007E1E07" w:rsidDel="002E23EB" w:rsidRDefault="00F727CC" w:rsidP="001C5A24">
      <w:pPr>
        <w:jc w:val="both"/>
        <w:rPr>
          <w:del w:id="715" w:author="Paul Owen" w:date="2011-09-21T11:44:00Z"/>
        </w:rPr>
      </w:pPr>
      <w:del w:id="716" w:author="Paul Owen" w:date="2011-09-21T11:44:00Z">
        <w:r w:rsidRPr="00D167E0" w:rsidDel="002E23EB">
          <w:delText>2.5.2.2 Vessel's reports by communication between vessels and the VTS Centre should also be used as a major source of necessary data.</w:delText>
        </w:r>
      </w:del>
    </w:p>
    <w:p w14:paraId="6F034296" w14:textId="77777777" w:rsidR="00F727CC" w:rsidRPr="007E1E07" w:rsidRDefault="00F727CC" w:rsidP="001C5A24">
      <w:pPr>
        <w:jc w:val="both"/>
      </w:pPr>
    </w:p>
    <w:p w14:paraId="6B1E549F" w14:textId="77777777" w:rsidR="00152B1D" w:rsidRDefault="00F727CC" w:rsidP="00152B1D">
      <w:pPr>
        <w:spacing w:after="240"/>
        <w:jc w:val="both"/>
        <w:pPrChange w:id="717" w:author="Paul Owen" w:date="2011-09-21T16:31:00Z">
          <w:pPr>
            <w:pBdr>
              <w:bottom w:val="single" w:sz="12" w:space="24" w:color="auto"/>
            </w:pBdr>
            <w:jc w:val="both"/>
          </w:pPr>
        </w:pPrChange>
      </w:pPr>
      <w:r w:rsidRPr="00D167E0">
        <w:t>2.5.2.</w:t>
      </w:r>
      <w:ins w:id="718" w:author="Paul Owen" w:date="2011-09-21T11:44:00Z">
        <w:r>
          <w:t>2</w:t>
        </w:r>
      </w:ins>
      <w:del w:id="719" w:author="Paul Owen" w:date="2011-09-21T11:44:00Z">
        <w:r w:rsidRPr="00D167E0" w:rsidDel="002E23EB">
          <w:delText>3</w:delText>
        </w:r>
      </w:del>
      <w:r w:rsidR="00E93717">
        <w:tab/>
      </w:r>
      <w:ins w:id="720" w:author="Aust VTSWG" w:date="2011-12-20T15:37:00Z">
        <w:r>
          <w:t>T</w:t>
        </w:r>
        <w:r w:rsidRPr="00D167E0">
          <w:t xml:space="preserve">he acquired data should be processed and evaluated </w:t>
        </w:r>
        <w:r>
          <w:t xml:space="preserve">to enable the VTSO </w:t>
        </w:r>
      </w:ins>
      <w:del w:id="721" w:author="Aust VTSWG" w:date="2011-12-20T15:37:00Z">
        <w:r w:rsidRPr="00D167E0" w:rsidDel="00512F76">
          <w:delText>T</w:delText>
        </w:r>
      </w:del>
      <w:ins w:id="722" w:author="Aust VTSWG" w:date="2011-12-20T15:37:00Z">
        <w:r>
          <w:t>t</w:t>
        </w:r>
      </w:ins>
      <w:r w:rsidRPr="00D167E0">
        <w:t>o respond to traffic situations developing in the VTS area and to decide upon appropriate actions</w:t>
      </w:r>
      <w:del w:id="723" w:author="Aust VTSWG" w:date="2011-12-20T15:37:00Z">
        <w:r w:rsidRPr="00D167E0" w:rsidDel="00512F76">
          <w:delText>, the acquired data should be processed and evaluated</w:delText>
        </w:r>
      </w:del>
      <w:r w:rsidRPr="00D167E0">
        <w:t xml:space="preserve">. Conclusions from the evaluation need to be communicated to participating vessels. </w:t>
      </w:r>
      <w:ins w:id="724" w:author="Aust VTSWG" w:date="2011-12-20T15:37:00Z">
        <w:r>
          <w:t>SMCP Message Markers should be used to</w:t>
        </w:r>
      </w:ins>
      <w:ins w:id="725" w:author="Aust VTSWG" w:date="2011-12-20T15:38:00Z">
        <w:del w:id="726" w:author="Thomas" w:date="2012-03-21T06:06:00Z">
          <w:r w:rsidDel="00BD1FF2">
            <w:delText xml:space="preserve"> </w:delText>
          </w:r>
        </w:del>
      </w:ins>
      <w:ins w:id="727" w:author="Aust VTSWG" w:date="2011-12-20T15:37:00Z">
        <w:r>
          <w:t xml:space="preserve"> </w:t>
        </w:r>
      </w:ins>
      <w:del w:id="728" w:author="Aust VTSWG" w:date="2011-12-20T15:38:00Z">
        <w:r w:rsidRPr="00D167E0" w:rsidDel="00512F76">
          <w:delText xml:space="preserve">A distinction should be made between the provision of navigational information, being a </w:delText>
        </w:r>
      </w:del>
      <w:r w:rsidRPr="00D167E0">
        <w:t>relay</w:t>
      </w:r>
      <w:del w:id="729" w:author="Aust VTSWG" w:date="2011-12-20T15:38:00Z">
        <w:r w:rsidRPr="00D167E0" w:rsidDel="00512F76">
          <w:delText xml:space="preserve"> of</w:delText>
        </w:r>
      </w:del>
      <w:r w:rsidRPr="00D167E0">
        <w:t xml:space="preserve"> information</w:t>
      </w:r>
      <w:ins w:id="730" w:author="Aust VTSWG" w:date="2011-12-20T15:38:00Z">
        <w:del w:id="731" w:author="Thomas" w:date="2012-03-21T06:06:00Z">
          <w:r w:rsidDel="00BD1FF2">
            <w:delText>.</w:delText>
          </w:r>
        </w:del>
      </w:ins>
      <w:del w:id="732" w:author="Aust VTSWG" w:date="2011-12-20T15:38:00Z">
        <w:r w:rsidRPr="00D167E0" w:rsidDel="00512F76">
          <w:delText xml:space="preserve"> extracted from the VTS sensors and the traffic image, and the provision of navigational advice, where a professional opinion is included</w:delText>
        </w:r>
      </w:del>
      <w:r w:rsidRPr="00D167E0">
        <w:t xml:space="preserve">. </w:t>
      </w:r>
    </w:p>
    <w:p w14:paraId="05A159C4" w14:textId="77777777" w:rsidR="00F727CC" w:rsidRPr="007E1E07" w:rsidDel="0036253C" w:rsidRDefault="00F727CC" w:rsidP="001C5A24">
      <w:pPr>
        <w:pBdr>
          <w:bottom w:val="single" w:sz="12" w:space="24" w:color="auto"/>
        </w:pBdr>
        <w:jc w:val="both"/>
        <w:rPr>
          <w:del w:id="733" w:author="Paul Owen" w:date="2011-09-21T16:30:00Z"/>
        </w:rPr>
      </w:pPr>
    </w:p>
    <w:p w14:paraId="19FD6D60" w14:textId="77777777" w:rsidR="00F727CC" w:rsidRPr="00D76145" w:rsidDel="0036253C" w:rsidRDefault="00F727CC" w:rsidP="001C5A24">
      <w:pPr>
        <w:pBdr>
          <w:bottom w:val="single" w:sz="12" w:space="24" w:color="auto"/>
        </w:pBdr>
        <w:jc w:val="both"/>
        <w:rPr>
          <w:del w:id="734" w:author="Paul Owen" w:date="2011-09-21T16:29:00Z"/>
        </w:rPr>
      </w:pPr>
      <w:del w:id="735" w:author="Paul Owen" w:date="2011-09-21T16:29:00Z">
        <w:r w:rsidRPr="00D76145" w:rsidDel="0036253C">
          <w:delText>2.5.3 Operating procedures</w:delText>
        </w:r>
      </w:del>
    </w:p>
    <w:p w14:paraId="2A59C60E" w14:textId="77777777" w:rsidR="00F727CC" w:rsidRPr="007E1E07" w:rsidDel="0036253C" w:rsidRDefault="00F727CC" w:rsidP="001C5A24">
      <w:pPr>
        <w:ind w:firstLine="720"/>
        <w:jc w:val="both"/>
        <w:rPr>
          <w:del w:id="736" w:author="Paul Owen" w:date="2011-09-21T16:29:00Z"/>
        </w:rPr>
      </w:pPr>
    </w:p>
    <w:p w14:paraId="510FDA2E" w14:textId="77777777" w:rsidR="00F727CC" w:rsidRDefault="00F727CC" w:rsidP="001C5A24">
      <w:pPr>
        <w:numPr>
          <w:ins w:id="737" w:author="Paul Owen" w:date="2011-09-21T16:29:00Z"/>
        </w:numPr>
        <w:spacing w:after="240"/>
        <w:jc w:val="both"/>
        <w:rPr>
          <w:ins w:id="738" w:author="Paul Owen" w:date="2011-09-21T16:29:00Z"/>
        </w:rPr>
      </w:pPr>
      <w:ins w:id="739" w:author="Paul Owen" w:date="2011-09-21T16:29:00Z">
        <w:r>
          <w:t>2.5.3</w:t>
        </w:r>
        <w:r>
          <w:tab/>
        </w:r>
        <w:commentRangeStart w:id="740"/>
        <w:r>
          <w:t>Operating Procedures</w:t>
        </w:r>
      </w:ins>
      <w:commentRangeEnd w:id="740"/>
      <w:r>
        <w:rPr>
          <w:rStyle w:val="CommentReference"/>
        </w:rPr>
        <w:commentReference w:id="740"/>
      </w:r>
      <w:ins w:id="741" w:author="Thomas" w:date="2012-03-20T10:18:00Z">
        <w:r w:rsidR="00361417">
          <w:rPr>
            <w:rStyle w:val="FootnoteReference"/>
          </w:rPr>
          <w:footnoteReference w:id="7"/>
        </w:r>
      </w:ins>
    </w:p>
    <w:p w14:paraId="68320168" w14:textId="77777777" w:rsidR="00152B1D" w:rsidRDefault="00F727CC" w:rsidP="00152B1D">
      <w:pPr>
        <w:spacing w:after="240"/>
        <w:jc w:val="both"/>
        <w:rPr>
          <w:ins w:id="747" w:author="Paul Owen" w:date="2011-09-21T11:45:00Z"/>
        </w:rPr>
        <w:pPrChange w:id="748" w:author="Paul Owen" w:date="2011-09-21T11:46:00Z">
          <w:pPr>
            <w:ind w:firstLine="720"/>
            <w:jc w:val="both"/>
          </w:pPr>
        </w:pPrChange>
      </w:pPr>
      <w:r w:rsidRPr="00D167E0">
        <w:t xml:space="preserve">Where operating procedures are concerned, a </w:t>
      </w:r>
      <w:ins w:id="749" w:author="Paul Owen" w:date="2011-09-21T11:47:00Z">
        <w:r>
          <w:t xml:space="preserve">clear </w:t>
        </w:r>
      </w:ins>
      <w:r w:rsidRPr="00D167E0">
        <w:t xml:space="preserve">distinction should be made between internal and external procedures. </w:t>
      </w:r>
    </w:p>
    <w:p w14:paraId="616CE5CB" w14:textId="77777777" w:rsidR="00152B1D" w:rsidRDefault="00F727CC" w:rsidP="00152B1D">
      <w:pPr>
        <w:pStyle w:val="BodyTextIndent"/>
        <w:numPr>
          <w:ins w:id="750" w:author="Paul Owen" w:date="2011-09-21T11:45:00Z"/>
        </w:numPr>
        <w:ind w:right="567"/>
        <w:jc w:val="both"/>
        <w:rPr>
          <w:ins w:id="751" w:author="Paul Owen" w:date="2011-09-21T11:45:00Z"/>
          <w:rFonts w:cs="Arial"/>
          <w:i/>
        </w:rPr>
        <w:pPrChange w:id="752" w:author="Paul Owen" w:date="2011-09-21T11:49:00Z">
          <w:pPr>
            <w:pStyle w:val="BodyTextIndent"/>
          </w:pPr>
        </w:pPrChange>
      </w:pPr>
      <w:ins w:id="753" w:author="Paul Owen" w:date="2011-09-21T11:45:00Z">
        <w:r w:rsidRPr="00E93717">
          <w:rPr>
            <w:rFonts w:cs="Arial"/>
            <w:b/>
            <w:i/>
          </w:rPr>
          <w:t>Internal Procedures</w:t>
        </w:r>
        <w:r w:rsidRPr="00E93717">
          <w:rPr>
            <w:rFonts w:cs="Arial"/>
            <w:i/>
          </w:rPr>
          <w:t xml:space="preserve"> – procedures that cover the day-to-day running of a VTS centre or </w:t>
        </w:r>
        <w:del w:id="754" w:author="Thomas" w:date="2012-03-20T10:19:00Z">
          <w:r w:rsidRPr="00E93717" w:rsidDel="00361417">
            <w:rPr>
              <w:rFonts w:cs="Arial"/>
              <w:i/>
            </w:rPr>
            <w:delText>sub-</w:delText>
          </w:r>
        </w:del>
      </w:ins>
      <w:ins w:id="755" w:author="Thomas" w:date="2012-03-21T06:07:00Z">
        <w:r w:rsidR="00BD1FF2" w:rsidRPr="00E93717">
          <w:rPr>
            <w:rFonts w:cs="Arial"/>
            <w:i/>
          </w:rPr>
          <w:t>separate</w:t>
        </w:r>
      </w:ins>
      <w:ins w:id="756" w:author="Thomas" w:date="2012-03-20T10:19:00Z">
        <w:r w:rsidR="00361417" w:rsidRPr="00E93717">
          <w:rPr>
            <w:rFonts w:cs="Arial"/>
            <w:i/>
          </w:rPr>
          <w:t xml:space="preserve"> </w:t>
        </w:r>
      </w:ins>
      <w:ins w:id="757" w:author="Paul Owen" w:date="2011-09-21T11:45:00Z">
        <w:r w:rsidRPr="00E93717">
          <w:rPr>
            <w:rFonts w:cs="Arial"/>
            <w:i/>
          </w:rPr>
          <w:t xml:space="preserve">centre, including the operation of systems and sensors, interactions among the staff and the internal management of data. </w:t>
        </w:r>
      </w:ins>
    </w:p>
    <w:p w14:paraId="29B895FB" w14:textId="77777777" w:rsidR="00152B1D" w:rsidRDefault="00F727CC" w:rsidP="00152B1D">
      <w:pPr>
        <w:numPr>
          <w:ins w:id="758" w:author="Paul Owen" w:date="2011-09-21T11:45:00Z"/>
        </w:numPr>
        <w:spacing w:after="240"/>
        <w:ind w:left="270" w:right="567"/>
        <w:jc w:val="both"/>
        <w:rPr>
          <w:ins w:id="759" w:author="Paul Owen" w:date="2011-09-21T11:45:00Z"/>
          <w:i/>
        </w:rPr>
        <w:pPrChange w:id="760" w:author="Paul Owen" w:date="2011-09-21T11:49:00Z">
          <w:pPr>
            <w:ind w:firstLine="720"/>
            <w:jc w:val="both"/>
          </w:pPr>
        </w:pPrChange>
      </w:pPr>
      <w:ins w:id="761" w:author="Paul Owen" w:date="2011-09-21T11:45:00Z">
        <w:r w:rsidRPr="00885117">
          <w:rPr>
            <w:b/>
            <w:i/>
          </w:rPr>
          <w:t>External Procedures</w:t>
        </w:r>
        <w:r w:rsidRPr="00885117">
          <w:rPr>
            <w:i/>
          </w:rPr>
          <w:t xml:space="preserve"> – procedures that govern the interaction with participating vessels and allied services</w:t>
        </w:r>
        <w:del w:id="762" w:author="Aust VTSWG" w:date="2011-12-20T15:38:00Z">
          <w:r w:rsidRPr="00885117" w:rsidDel="00512F76">
            <w:rPr>
              <w:i/>
            </w:rPr>
            <w:delText xml:space="preserve"> (defined as services actively involved in the safe and efficient passage of the vessel through the VTS area)</w:delText>
          </w:r>
        </w:del>
        <w:r w:rsidRPr="00885117">
          <w:rPr>
            <w:i/>
          </w:rPr>
          <w:t>.</w:t>
        </w:r>
      </w:ins>
    </w:p>
    <w:p w14:paraId="295E93FA" w14:textId="77777777" w:rsidR="00152B1D" w:rsidRDefault="00F727CC" w:rsidP="00152B1D">
      <w:pPr>
        <w:numPr>
          <w:ins w:id="763" w:author="Paul Owen" w:date="2011-09-21T11:45:00Z"/>
        </w:numPr>
        <w:jc w:val="both"/>
        <w:pPrChange w:id="764" w:author="Paul Owen" w:date="2011-09-21T11:46:00Z">
          <w:pPr>
            <w:ind w:firstLine="720"/>
            <w:jc w:val="both"/>
          </w:pPr>
        </w:pPrChange>
      </w:pPr>
      <w:del w:id="765" w:author="Paul Owen" w:date="2011-09-21T11:45:00Z">
        <w:r w:rsidRPr="00D167E0" w:rsidDel="002E23EB">
          <w:delText xml:space="preserve">Internal procedures cover operating instruments, interactions among the staff and the internal routeing and distribution of data. External procedures cover interactions with users and allied services. </w:delText>
        </w:r>
      </w:del>
      <w:r w:rsidRPr="00D167E0">
        <w:t>A further distinction should be made between procedures governing the daily routine and procedures governing contingency planning such as search and rescue and environmental protection activities. All operational procedures, routine or contingency, should be laid down in handbooks or manuals and be an integral part of regular training exercises.</w:t>
      </w:r>
      <w:ins w:id="766" w:author="Thomas" w:date="2012-03-21T06:08:00Z">
        <w:r w:rsidR="00BD1FF2">
          <w:t xml:space="preserve"> </w:t>
        </w:r>
      </w:ins>
      <w:r w:rsidRPr="00D167E0">
        <w:t xml:space="preserve"> Adherence to procedures should be monitored.</w:t>
      </w:r>
    </w:p>
    <w:p w14:paraId="2C5FB6D6" w14:textId="77777777" w:rsidR="00F727CC" w:rsidRPr="007E1E07" w:rsidRDefault="00F727CC" w:rsidP="001C5A24">
      <w:pPr>
        <w:jc w:val="both"/>
      </w:pPr>
    </w:p>
    <w:p w14:paraId="6EF6017D" w14:textId="77777777" w:rsidR="00F727CC" w:rsidRPr="007E1E07" w:rsidRDefault="00E93717" w:rsidP="001C5A24">
      <w:pPr>
        <w:jc w:val="both"/>
      </w:pPr>
      <w:r>
        <w:t>2.5.4</w:t>
      </w:r>
      <w:r>
        <w:tab/>
      </w:r>
      <w:del w:id="767" w:author="Paul Owen" w:date="2011-09-21T11:50:00Z">
        <w:r w:rsidR="00F727CC" w:rsidRPr="00D167E0" w:rsidDel="002E23EB">
          <w:delText>Database</w:delText>
        </w:r>
      </w:del>
      <w:ins w:id="768" w:author="Paul Owen" w:date="2011-09-21T11:50:00Z">
        <w:r w:rsidR="00F727CC">
          <w:t>Information Management</w:t>
        </w:r>
      </w:ins>
    </w:p>
    <w:p w14:paraId="6EA3F8C4" w14:textId="77777777" w:rsidR="00F727CC" w:rsidRPr="007E1E07" w:rsidRDefault="00F727CC" w:rsidP="001C5A24">
      <w:pPr>
        <w:jc w:val="both"/>
      </w:pPr>
    </w:p>
    <w:p w14:paraId="238B67D3" w14:textId="77777777" w:rsidR="00152B1D" w:rsidRDefault="00F727CC" w:rsidP="00152B1D">
      <w:pPr>
        <w:jc w:val="both"/>
        <w:pPrChange w:id="769" w:author="Paul Owen" w:date="2011-09-21T11:50:00Z">
          <w:pPr>
            <w:ind w:firstLine="720"/>
            <w:jc w:val="both"/>
          </w:pPr>
        </w:pPrChange>
      </w:pPr>
      <w:r w:rsidRPr="00D167E0">
        <w:t>A VTS authority should have</w:t>
      </w:r>
      <w:del w:id="770" w:author="Aust VTSWG" w:date="2011-12-20T15:39:00Z">
        <w:r w:rsidRPr="00D167E0" w:rsidDel="00512F76">
          <w:delText>, if necessary for the operation of the service,</w:delText>
        </w:r>
      </w:del>
      <w:r w:rsidRPr="00D167E0">
        <w:t xml:space="preserve"> a</w:t>
      </w:r>
      <w:ins w:id="771" w:author="Paul Owen" w:date="2011-09-21T11:50:00Z">
        <w:r>
          <w:t>n information management system</w:t>
        </w:r>
      </w:ins>
      <w:r w:rsidRPr="00D167E0">
        <w:t xml:space="preserve"> </w:t>
      </w:r>
      <w:del w:id="772" w:author="Paul Owen" w:date="2011-09-21T11:50:00Z">
        <w:r w:rsidRPr="00D167E0" w:rsidDel="002E23EB">
          <w:delText xml:space="preserve">database </w:delText>
        </w:r>
      </w:del>
      <w:r w:rsidRPr="00D167E0">
        <w:t xml:space="preserve">with the capacity to retain, update, supplement and retrieve data once collected. Any data retained in a system for further use should be made available </w:t>
      </w:r>
      <w:del w:id="773" w:author="Paul Owen" w:date="2011-09-21T11:51:00Z">
        <w:r w:rsidRPr="00D167E0" w:rsidDel="002E23EB">
          <w:delText xml:space="preserve">only </w:delText>
        </w:r>
      </w:del>
      <w:r w:rsidRPr="00D167E0">
        <w:t>on a selective and secure basis.</w:t>
      </w:r>
    </w:p>
    <w:p w14:paraId="361ABD6E" w14:textId="77777777" w:rsidR="00F727CC" w:rsidRPr="007E1E07" w:rsidRDefault="00F727CC" w:rsidP="001C5A24">
      <w:pPr>
        <w:jc w:val="both"/>
      </w:pPr>
    </w:p>
    <w:p w14:paraId="3AE1EC25" w14:textId="77777777" w:rsidR="00F727CC" w:rsidRPr="007E1E07" w:rsidRDefault="00E93717" w:rsidP="001C5A24">
      <w:pPr>
        <w:jc w:val="both"/>
      </w:pPr>
      <w:r>
        <w:t>2.6</w:t>
      </w:r>
      <w:r>
        <w:tab/>
      </w:r>
      <w:r w:rsidR="00F727CC" w:rsidRPr="00D167E0">
        <w:t xml:space="preserve">Participating </w:t>
      </w:r>
      <w:del w:id="774" w:author="Thomas" w:date="2012-03-21T06:08:00Z">
        <w:r w:rsidR="00F727CC" w:rsidRPr="00D167E0" w:rsidDel="00BD1FF2">
          <w:delText>v</w:delText>
        </w:r>
      </w:del>
      <w:ins w:id="775" w:author="Thomas" w:date="2012-03-21T06:08:00Z">
        <w:r w:rsidR="00BD1FF2">
          <w:t>V</w:t>
        </w:r>
      </w:ins>
      <w:r w:rsidR="00F727CC" w:rsidRPr="00D167E0">
        <w:t>essels</w:t>
      </w:r>
    </w:p>
    <w:p w14:paraId="082D105A" w14:textId="77777777" w:rsidR="00F727CC" w:rsidRPr="007E1E07" w:rsidRDefault="00F727CC" w:rsidP="001C5A24">
      <w:pPr>
        <w:jc w:val="both"/>
      </w:pPr>
    </w:p>
    <w:p w14:paraId="43D8F60E" w14:textId="77777777" w:rsidR="00F727CC" w:rsidRPr="007E1E07" w:rsidRDefault="00F727CC" w:rsidP="001C5A24">
      <w:pPr>
        <w:jc w:val="both"/>
      </w:pPr>
      <w:r w:rsidRPr="00D167E0">
        <w:t xml:space="preserve">2.6.1 </w:t>
      </w:r>
      <w:r w:rsidRPr="00D167E0">
        <w:tab/>
        <w:t xml:space="preserve">Vessels navigating in an area where vessel traffic services are provided should make use of these services. Depending upon governing rules and regulations, participation in a VTS may be either voluntary or mandatory. </w:t>
      </w:r>
      <w:ins w:id="776" w:author="Paul Owen" w:date="2011-09-21T11:51:00Z">
        <w:del w:id="777" w:author="Aust VTSWG" w:date="2011-12-20T15:40:00Z">
          <w:r w:rsidRPr="00F96BF0" w:rsidDel="00512F76">
            <w:delText>The service</w:delText>
          </w:r>
          <w:r w:rsidDel="00512F76">
            <w:delText>s</w:delText>
          </w:r>
          <w:r w:rsidRPr="00F96BF0" w:rsidDel="00512F76">
            <w:delText xml:space="preserve"> of the VTS should be available to the vessel when participating in a voluntary VTS.</w:delText>
          </w:r>
        </w:del>
      </w:ins>
      <w:del w:id="778" w:author="Paul Owen" w:date="2011-09-21T11:51:00Z">
        <w:r w:rsidRPr="00D167E0" w:rsidDel="002E23EB">
          <w:delText>Vessels should be allowed to use a VTS where mandatory participation is not required.</w:delText>
        </w:r>
      </w:del>
    </w:p>
    <w:p w14:paraId="75645B1D" w14:textId="77777777" w:rsidR="00F727CC" w:rsidRPr="007E1E07" w:rsidRDefault="00F727CC" w:rsidP="001C5A24">
      <w:pPr>
        <w:jc w:val="both"/>
      </w:pPr>
    </w:p>
    <w:p w14:paraId="2608542F" w14:textId="77777777" w:rsidR="00F727CC" w:rsidRPr="007E1E07" w:rsidRDefault="00F727CC" w:rsidP="001C5A24">
      <w:pPr>
        <w:jc w:val="both"/>
      </w:pPr>
      <w:r w:rsidRPr="00D167E0">
        <w:t xml:space="preserve">2.6.2 </w:t>
      </w:r>
      <w:r w:rsidRPr="00D167E0">
        <w:tab/>
        <w:t xml:space="preserve">Decisions concerning the actual navigation and the manoeuvring of the vessel remain with the master. </w:t>
      </w:r>
      <w:del w:id="779" w:author="Aust VTSWG" w:date="2011-12-20T15:40:00Z">
        <w:r w:rsidRPr="00D167E0" w:rsidDel="00512F76">
          <w:delText xml:space="preserve">Neither a </w:delText>
        </w:r>
      </w:del>
      <w:ins w:id="780" w:author="Aust VTSWG" w:date="2011-12-20T15:40:00Z">
        <w:r>
          <w:t xml:space="preserve">A </w:t>
        </w:r>
      </w:ins>
      <w:r w:rsidRPr="00D167E0">
        <w:t xml:space="preserve">VTS </w:t>
      </w:r>
      <w:ins w:id="781" w:author="Aust VTSWG" w:date="2011-12-20T15:41:00Z">
        <w:r>
          <w:t>S</w:t>
        </w:r>
      </w:ins>
      <w:del w:id="782" w:author="Aust VTSWG" w:date="2011-12-20T15:40:00Z">
        <w:r w:rsidRPr="00D167E0" w:rsidDel="00512F76">
          <w:delText>s</w:delText>
        </w:r>
      </w:del>
      <w:r w:rsidRPr="00D167E0">
        <w:t xml:space="preserve">ailing </w:t>
      </w:r>
      <w:ins w:id="783" w:author="Aust VTSWG" w:date="2011-12-20T15:41:00Z">
        <w:r>
          <w:t>P</w:t>
        </w:r>
      </w:ins>
      <w:del w:id="784" w:author="Aust VTSWG" w:date="2011-12-20T15:41:00Z">
        <w:r w:rsidRPr="00D167E0" w:rsidDel="00512F76">
          <w:delText>p</w:delText>
        </w:r>
      </w:del>
      <w:r w:rsidRPr="00D167E0">
        <w:t>lan</w:t>
      </w:r>
      <w:del w:id="785" w:author="Aust VTSWG" w:date="2011-12-20T15:41:00Z">
        <w:r w:rsidRPr="00D167E0" w:rsidDel="00512F76">
          <w:delText>, nor requested or agreed</w:delText>
        </w:r>
      </w:del>
      <w:ins w:id="786" w:author="Aust VTSWG" w:date="2011-12-20T15:41:00Z">
        <w:r>
          <w:t xml:space="preserve"> or</w:t>
        </w:r>
      </w:ins>
      <w:r w:rsidRPr="00D167E0">
        <w:t xml:space="preserve"> changes to th</w:t>
      </w:r>
      <w:ins w:id="787" w:author="Aust VTSWG" w:date="2011-12-20T15:41:00Z">
        <w:r>
          <w:t>at</w:t>
        </w:r>
      </w:ins>
      <w:del w:id="788" w:author="Aust VTSWG" w:date="2011-12-20T15:41:00Z">
        <w:r w:rsidRPr="00D167E0" w:rsidDel="00512F76">
          <w:delText>e</w:delText>
        </w:r>
      </w:del>
      <w:r w:rsidRPr="00D167E0">
        <w:t xml:space="preserve"> </w:t>
      </w:r>
      <w:ins w:id="789" w:author="Aust VTSWG" w:date="2011-12-20T15:41:00Z">
        <w:r>
          <w:t>S</w:t>
        </w:r>
      </w:ins>
      <w:del w:id="790" w:author="Aust VTSWG" w:date="2011-12-20T15:41:00Z">
        <w:r w:rsidRPr="00D167E0" w:rsidDel="00512F76">
          <w:delText>s</w:delText>
        </w:r>
      </w:del>
      <w:r w:rsidRPr="00D167E0">
        <w:t xml:space="preserve">ailing </w:t>
      </w:r>
      <w:ins w:id="791" w:author="Aust VTSWG" w:date="2011-12-20T15:41:00Z">
        <w:r>
          <w:t>P</w:t>
        </w:r>
      </w:ins>
      <w:del w:id="792" w:author="Aust VTSWG" w:date="2011-12-20T15:41:00Z">
        <w:r w:rsidRPr="00D167E0" w:rsidDel="00512F76">
          <w:delText>p</w:delText>
        </w:r>
      </w:del>
      <w:r w:rsidRPr="00D167E0">
        <w:t xml:space="preserve">lan </w:t>
      </w:r>
      <w:ins w:id="793" w:author="Aust VTSWG" w:date="2011-12-20T15:42:00Z">
        <w:r>
          <w:t xml:space="preserve">does not </w:t>
        </w:r>
      </w:ins>
      <w:del w:id="794" w:author="Aust VTSWG" w:date="2011-12-20T15:42:00Z">
        <w:r w:rsidRPr="00D167E0" w:rsidDel="00512F76">
          <w:delText xml:space="preserve">can </w:delText>
        </w:r>
      </w:del>
      <w:r w:rsidRPr="00D167E0">
        <w:t>supersede the decision</w:t>
      </w:r>
      <w:del w:id="795" w:author="Aust VTSWG" w:date="2011-12-20T15:42:00Z">
        <w:r w:rsidRPr="00D167E0" w:rsidDel="00512F76">
          <w:delText>s</w:delText>
        </w:r>
      </w:del>
      <w:r w:rsidRPr="00D167E0">
        <w:t xml:space="preserve"> of the master concerning the </w:t>
      </w:r>
      <w:ins w:id="796" w:author="Aust VTSWG" w:date="2011-12-20T15:42:00Z">
        <w:r>
          <w:t>safe</w:t>
        </w:r>
      </w:ins>
      <w:del w:id="797" w:author="Aust VTSWG" w:date="2011-12-20T15:42:00Z">
        <w:r w:rsidRPr="00D167E0" w:rsidDel="00512F76">
          <w:delText>actual</w:delText>
        </w:r>
      </w:del>
      <w:r w:rsidRPr="00D167E0">
        <w:t xml:space="preserve"> navigation </w:t>
      </w:r>
      <w:del w:id="798" w:author="Aust VTSWG" w:date="2011-12-20T15:42:00Z">
        <w:r w:rsidRPr="00D167E0" w:rsidDel="00512F76">
          <w:delText>and manoeuvring</w:delText>
        </w:r>
        <w:r w:rsidRPr="00D167E0" w:rsidDel="00D51CA8">
          <w:delText xml:space="preserve"> </w:delText>
        </w:r>
      </w:del>
      <w:r w:rsidRPr="00D167E0">
        <w:t>of the vessel.</w:t>
      </w:r>
    </w:p>
    <w:p w14:paraId="2892513D" w14:textId="77777777" w:rsidR="00F727CC" w:rsidRPr="007E1E07" w:rsidRDefault="00F727CC" w:rsidP="001C5A24">
      <w:pPr>
        <w:jc w:val="both"/>
      </w:pPr>
    </w:p>
    <w:p w14:paraId="1043538D" w14:textId="77777777" w:rsidR="00F727CC" w:rsidRDefault="00F727CC" w:rsidP="001C5A24">
      <w:pPr>
        <w:jc w:val="both"/>
        <w:rPr>
          <w:ins w:id="799" w:author="Paul Owen" w:date="2011-09-21T14:07:00Z"/>
        </w:rPr>
      </w:pPr>
      <w:r w:rsidRPr="00D167E0">
        <w:t xml:space="preserve">2.6.3 </w:t>
      </w:r>
      <w:r w:rsidRPr="00D167E0">
        <w:tab/>
      </w:r>
      <w:ins w:id="800" w:author="Paul Owen" w:date="2011-09-21T11:52:00Z">
        <w:r>
          <w:t>Voice c</w:t>
        </w:r>
      </w:ins>
      <w:del w:id="801" w:author="Paul Owen" w:date="2011-09-21T11:52:00Z">
        <w:r w:rsidRPr="00D167E0" w:rsidDel="002E23EB">
          <w:delText>C</w:delText>
        </w:r>
      </w:del>
      <w:r w:rsidRPr="00D167E0">
        <w:t xml:space="preserve">ommunication with the VTS and other vessels should be conducted on the assigned frequencies in accordance with established ITU and SOLAS chapter IV </w:t>
      </w:r>
      <w:ins w:id="802" w:author="Paul Owen" w:date="2011-09-21T11:52:00Z">
        <w:r>
          <w:t xml:space="preserve">(Radio Communications) </w:t>
        </w:r>
      </w:ins>
      <w:r w:rsidRPr="00D167E0">
        <w:t>procedures, in particular where a communication concerns intended manoeuvres</w:t>
      </w:r>
      <w:ins w:id="803" w:author="Aust VTSWG" w:date="2011-12-20T15:42:00Z">
        <w:del w:id="804" w:author="Thomas" w:date="2012-03-20T10:39:00Z">
          <w:r w:rsidDel="00F657E7">
            <w:delText xml:space="preserve"> (movements</w:delText>
          </w:r>
        </w:del>
        <w:del w:id="805" w:author="Thomas" w:date="2012-03-21T06:11:00Z">
          <w:r w:rsidDel="00BD1FF2">
            <w:delText>)</w:delText>
          </w:r>
        </w:del>
      </w:ins>
      <w:r w:rsidRPr="00D167E0">
        <w:t xml:space="preserve">. VTS procedures should stipulate what communications are required and which frequencies should be monitored. Prior to entering the VTS area, vessels should make all required reports, including reporting of deficiencies. During their passage through the VTS area, vessels should adhere to governing rules and regulations, maintain a continuous listening watch on the assigned frequency and report deviations from the agreed </w:t>
      </w:r>
      <w:del w:id="806" w:author="Aust VTSWG" w:date="2011-12-20T15:43:00Z">
        <w:r w:rsidRPr="00D167E0" w:rsidDel="00D51CA8">
          <w:delText>s</w:delText>
        </w:r>
      </w:del>
      <w:ins w:id="807" w:author="Aust VTSWG" w:date="2011-12-20T15:43:00Z">
        <w:r>
          <w:t>S</w:t>
        </w:r>
      </w:ins>
      <w:r w:rsidRPr="00D167E0">
        <w:t xml:space="preserve">ailing </w:t>
      </w:r>
      <w:ins w:id="808" w:author="Aust VTSWG" w:date="2011-12-20T15:43:00Z">
        <w:r>
          <w:t>P</w:t>
        </w:r>
      </w:ins>
      <w:del w:id="809" w:author="Aust VTSWG" w:date="2011-12-20T15:43:00Z">
        <w:r w:rsidRPr="00D167E0" w:rsidDel="00D51CA8">
          <w:delText>p</w:delText>
        </w:r>
      </w:del>
      <w:r w:rsidRPr="00D167E0">
        <w:t>lan, if such a plan has been established in co-operation with the VTS authority.</w:t>
      </w:r>
    </w:p>
    <w:p w14:paraId="01E8F928" w14:textId="77777777" w:rsidR="00F727CC" w:rsidRDefault="00F727CC" w:rsidP="001C5A24">
      <w:pPr>
        <w:numPr>
          <w:ins w:id="810" w:author="Paul Owen" w:date="2011-09-21T14:08:00Z"/>
        </w:numPr>
        <w:jc w:val="both"/>
        <w:rPr>
          <w:ins w:id="811" w:author="Paul Owen" w:date="2011-09-21T14:07:00Z"/>
        </w:rPr>
      </w:pPr>
    </w:p>
    <w:p w14:paraId="61AB1818" w14:textId="77777777" w:rsidR="00F727CC" w:rsidRPr="007E1E07" w:rsidRDefault="00F727CC" w:rsidP="001C5A24">
      <w:pPr>
        <w:numPr>
          <w:ins w:id="812" w:author="Paul Owen" w:date="2011-09-21T14:07:00Z"/>
        </w:numPr>
        <w:jc w:val="both"/>
      </w:pPr>
      <w:ins w:id="813" w:author="Paul Owen" w:date="2011-09-21T14:08:00Z">
        <w:r>
          <w:t>2.6.4</w:t>
        </w:r>
        <w:r>
          <w:tab/>
          <w:t xml:space="preserve">Communications, other than by voice, </w:t>
        </w:r>
      </w:ins>
      <w:ins w:id="814" w:author="Paul Owen" w:date="2011-09-21T14:09:00Z">
        <w:r>
          <w:t xml:space="preserve">such as </w:t>
        </w:r>
      </w:ins>
      <w:ins w:id="815" w:author="Paul Owen" w:date="2011-09-21T14:10:00Z">
        <w:r>
          <w:t xml:space="preserve">via </w:t>
        </w:r>
      </w:ins>
      <w:ins w:id="816" w:author="Paul Owen" w:date="2011-09-21T14:09:00Z">
        <w:r>
          <w:t>AIS</w:t>
        </w:r>
      </w:ins>
      <w:ins w:id="817" w:author="Paul Owen" w:date="2011-09-21T14:12:00Z">
        <w:r>
          <w:t>,</w:t>
        </w:r>
      </w:ins>
      <w:ins w:id="818" w:author="Paul Owen" w:date="2011-09-21T14:11:00Z">
        <w:r>
          <w:t xml:space="preserve"> email</w:t>
        </w:r>
      </w:ins>
      <w:ins w:id="819" w:author="Paul Owen" w:date="2011-09-21T14:16:00Z">
        <w:r>
          <w:t>,</w:t>
        </w:r>
      </w:ins>
      <w:ins w:id="820" w:author="Paul Owen" w:date="2011-09-21T14:12:00Z">
        <w:r>
          <w:t xml:space="preserve"> internet </w:t>
        </w:r>
      </w:ins>
      <w:ins w:id="821" w:author="Paul Owen" w:date="2011-09-21T14:16:00Z">
        <w:r>
          <w:t>and</w:t>
        </w:r>
      </w:ins>
      <w:ins w:id="822" w:author="Paul Owen" w:date="2011-09-21T14:12:00Z">
        <w:r>
          <w:t xml:space="preserve"> SATCOMS</w:t>
        </w:r>
      </w:ins>
      <w:ins w:id="823" w:author="Paul Owen" w:date="2011-09-21T14:09:00Z">
        <w:r>
          <w:t xml:space="preserve">, may also be used to send required vessel data to the VTS. </w:t>
        </w:r>
      </w:ins>
    </w:p>
    <w:p w14:paraId="7BC84322" w14:textId="77777777" w:rsidR="00F727CC" w:rsidRPr="007E1E07" w:rsidRDefault="00F727CC" w:rsidP="001C5A24">
      <w:pPr>
        <w:jc w:val="both"/>
      </w:pPr>
    </w:p>
    <w:p w14:paraId="4CC46E34" w14:textId="77777777" w:rsidR="00F727CC" w:rsidRPr="007E1E07" w:rsidRDefault="00F727CC" w:rsidP="001C5A24">
      <w:pPr>
        <w:jc w:val="both"/>
      </w:pPr>
      <w:r w:rsidRPr="00D167E0">
        <w:t>2.6.</w:t>
      </w:r>
      <w:ins w:id="824" w:author="Paul Owen" w:date="2011-09-21T14:08:00Z">
        <w:r>
          <w:t>5</w:t>
        </w:r>
      </w:ins>
      <w:del w:id="825" w:author="Paul Owen" w:date="2011-09-21T14:08:00Z">
        <w:r w:rsidRPr="00D167E0" w:rsidDel="0096714E">
          <w:delText>4</w:delText>
        </w:r>
      </w:del>
      <w:r w:rsidRPr="00D167E0">
        <w:t xml:space="preserve"> </w:t>
      </w:r>
      <w:r w:rsidRPr="00D167E0">
        <w:tab/>
        <w:t xml:space="preserve">Masters of vessels </w:t>
      </w:r>
      <w:del w:id="826" w:author="Paul Owen" w:date="2011-09-21T11:53:00Z">
        <w:r w:rsidRPr="00D167E0" w:rsidDel="002E23EB">
          <w:delText xml:space="preserve">should </w:delText>
        </w:r>
      </w:del>
      <w:ins w:id="827" w:author="Paul Owen" w:date="2011-09-21T11:53:00Z">
        <w:r>
          <w:t>shall</w:t>
        </w:r>
        <w:r w:rsidRPr="00D167E0">
          <w:t xml:space="preserve"> </w:t>
        </w:r>
      </w:ins>
      <w:r w:rsidRPr="00D167E0">
        <w:t>report any observed dangers to navigation or pollution to the VTS centre.</w:t>
      </w:r>
    </w:p>
    <w:p w14:paraId="26C4AEAA" w14:textId="77777777" w:rsidR="00F727CC" w:rsidRPr="007E1E07" w:rsidRDefault="00F727CC" w:rsidP="001C5A24">
      <w:pPr>
        <w:jc w:val="both"/>
      </w:pPr>
    </w:p>
    <w:p w14:paraId="626D6734" w14:textId="77777777" w:rsidR="00F727CC" w:rsidRPr="007E1E07" w:rsidRDefault="00F727CC" w:rsidP="001C5A24">
      <w:pPr>
        <w:jc w:val="both"/>
      </w:pPr>
      <w:r w:rsidRPr="00D167E0">
        <w:t>2.6.</w:t>
      </w:r>
      <w:ins w:id="828" w:author="Paul Owen" w:date="2011-09-21T14:08:00Z">
        <w:r>
          <w:t>6</w:t>
        </w:r>
      </w:ins>
      <w:del w:id="829" w:author="Paul Owen" w:date="2011-09-21T14:08:00Z">
        <w:r w:rsidRPr="00D167E0" w:rsidDel="0096714E">
          <w:delText>5</w:delText>
        </w:r>
      </w:del>
      <w:r w:rsidRPr="00D167E0">
        <w:t xml:space="preserve"> </w:t>
      </w:r>
      <w:r w:rsidRPr="00D167E0">
        <w:tab/>
        <w:t xml:space="preserve">In case of </w:t>
      </w:r>
      <w:del w:id="830" w:author="Aust VTSWG" w:date="2011-12-20T15:43:00Z">
        <w:r w:rsidRPr="00D167E0" w:rsidDel="00D51CA8">
          <w:delText>a complete</w:delText>
        </w:r>
      </w:del>
      <w:ins w:id="831" w:author="Aust VTSWG" w:date="2011-12-20T15:43:00Z">
        <w:r>
          <w:t>communication</w:t>
        </w:r>
      </w:ins>
      <w:r w:rsidRPr="00D167E0">
        <w:t xml:space="preserve"> failure</w:t>
      </w:r>
      <w:ins w:id="832" w:author="Thomas" w:date="2012-03-20T10:41:00Z">
        <w:r w:rsidR="00F657E7">
          <w:t xml:space="preserve"> of the vessel</w:t>
        </w:r>
      </w:ins>
      <w:r w:rsidRPr="00D167E0">
        <w:t xml:space="preserve"> </w:t>
      </w:r>
      <w:del w:id="833" w:author="Thomas" w:date="2012-03-20T10:42:00Z">
        <w:r w:rsidRPr="00D167E0" w:rsidDel="00F657E7">
          <w:delText xml:space="preserve">of the vessel's appropriate communication equipment </w:delText>
        </w:r>
      </w:del>
      <w:r w:rsidRPr="00D167E0">
        <w:t>the master shall endeavour to inform the VTS centre and other vessels</w:t>
      </w:r>
      <w:del w:id="834" w:author="Aust VTSWG" w:date="2011-12-20T15:44:00Z">
        <w:r w:rsidRPr="00D167E0" w:rsidDel="00D51CA8">
          <w:delText xml:space="preserve"> in the vicinity</w:delText>
        </w:r>
      </w:del>
      <w:r w:rsidRPr="00D167E0">
        <w:t xml:space="preserve"> by </w:t>
      </w:r>
      <w:del w:id="835" w:author="Aust VTSWG" w:date="2011-12-20T15:44:00Z">
        <w:r w:rsidRPr="00D167E0" w:rsidDel="00D51CA8">
          <w:delText xml:space="preserve">any </w:delText>
        </w:r>
      </w:del>
      <w:r w:rsidRPr="00D167E0">
        <w:t xml:space="preserve">other available means </w:t>
      </w:r>
      <w:del w:id="836" w:author="Aust VTSWG" w:date="2011-12-20T15:44:00Z">
        <w:r w:rsidRPr="00D167E0" w:rsidDel="00D51CA8">
          <w:delText>of communication of</w:delText>
        </w:r>
      </w:del>
      <w:ins w:id="837" w:author="Aust VTSWG" w:date="2011-12-20T15:44:00Z">
        <w:r>
          <w:t>that</w:t>
        </w:r>
      </w:ins>
      <w:r w:rsidRPr="00D167E0">
        <w:t xml:space="preserve"> the vessel</w:t>
      </w:r>
      <w:del w:id="838" w:author="Aust VTSWG" w:date="2011-12-20T15:44:00Z">
        <w:r w:rsidRPr="00D167E0" w:rsidDel="00D51CA8">
          <w:delText>'s</w:delText>
        </w:r>
      </w:del>
      <w:r w:rsidRPr="00D167E0">
        <w:t xml:space="preserve"> </w:t>
      </w:r>
      <w:ins w:id="839" w:author="Aust VTSWG" w:date="2011-12-20T15:44:00Z">
        <w:r>
          <w:t xml:space="preserve">is unable </w:t>
        </w:r>
      </w:ins>
      <w:del w:id="840" w:author="Aust VTSWG" w:date="2011-12-20T15:44:00Z">
        <w:r w:rsidRPr="00D167E0" w:rsidDel="00D51CA8">
          <w:delText xml:space="preserve">inability </w:delText>
        </w:r>
      </w:del>
      <w:r w:rsidRPr="00D167E0">
        <w:t>to communicate</w:t>
      </w:r>
      <w:del w:id="841" w:author="Aust VTSWG" w:date="2011-12-20T15:45:00Z">
        <w:r w:rsidRPr="00D167E0" w:rsidDel="00D51CA8">
          <w:delText xml:space="preserve"> on the assigned frequency</w:delText>
        </w:r>
      </w:del>
      <w:r w:rsidRPr="00D167E0">
        <w:t>. If the technical failure prevents the vessel from participation or continuing its participation in a VTS, the master should enter in the vessel's log the fact and reasons for not or further participating.</w:t>
      </w:r>
    </w:p>
    <w:p w14:paraId="1A1D1F9E" w14:textId="77777777" w:rsidR="00F727CC" w:rsidRPr="007E1E07" w:rsidRDefault="00F727CC" w:rsidP="001C5A24">
      <w:pPr>
        <w:jc w:val="both"/>
      </w:pPr>
    </w:p>
    <w:p w14:paraId="6A52AF30" w14:textId="77777777" w:rsidR="00F727CC" w:rsidRPr="007E1E07" w:rsidRDefault="00F727CC" w:rsidP="001C5A24">
      <w:pPr>
        <w:spacing w:after="120"/>
        <w:jc w:val="both"/>
      </w:pPr>
      <w:r w:rsidRPr="00D167E0">
        <w:t>2.6.</w:t>
      </w:r>
      <w:ins w:id="842" w:author="Paul Owen" w:date="2011-09-21T14:08:00Z">
        <w:r>
          <w:t>7</w:t>
        </w:r>
      </w:ins>
      <w:del w:id="843" w:author="Paul Owen" w:date="2011-09-21T14:08:00Z">
        <w:r w:rsidRPr="00D167E0" w:rsidDel="0096714E">
          <w:delText>6</w:delText>
        </w:r>
      </w:del>
      <w:r w:rsidRPr="00D167E0">
        <w:t xml:space="preserve"> </w:t>
      </w:r>
      <w:r w:rsidRPr="00D167E0">
        <w:tab/>
        <w:t xml:space="preserve">Vessels should </w:t>
      </w:r>
      <w:del w:id="844" w:author="Paul Owen" w:date="2011-09-21T11:54:00Z">
        <w:r w:rsidRPr="00D167E0" w:rsidDel="002E23EB">
          <w:delText>carry publications giving full particulars</w:delText>
        </w:r>
      </w:del>
      <w:ins w:id="845" w:author="Paul Owen" w:date="2011-09-21T11:54:00Z">
        <w:r>
          <w:t>keep up to date information</w:t>
        </w:r>
      </w:ins>
      <w:r w:rsidRPr="00D167E0">
        <w:t xml:space="preserve"> on governing rules and regulations regarding identification, reporting and/or conduct in the VTS area to be entered.</w:t>
      </w:r>
    </w:p>
    <w:p w14:paraId="0117A686" w14:textId="77777777" w:rsidR="00F727CC" w:rsidRPr="007E1E07" w:rsidDel="000F7570" w:rsidRDefault="00F727CC" w:rsidP="001C5A24">
      <w:pPr>
        <w:spacing w:after="120"/>
        <w:ind w:left="1309" w:hanging="561"/>
        <w:jc w:val="both"/>
        <w:rPr>
          <w:del w:id="846" w:author="Paul Owen" w:date="2011-09-21T11:56:00Z"/>
        </w:rPr>
      </w:pPr>
      <w:del w:id="847" w:author="Paul Owen" w:date="2011-09-21T11:56:00Z">
        <w:r w:rsidRPr="00D167E0" w:rsidDel="000F7570">
          <w:delText xml:space="preserve"> .11.4</w:delText>
        </w:r>
        <w:r w:rsidRPr="00D167E0" w:rsidDel="000F7570">
          <w:tab/>
        </w:r>
        <w:r w:rsidRPr="00D167E0" w:rsidDel="000F7570">
          <w:tab/>
          <w:delText>noxious liquid substances as defined in MARPOL Annex II;</w:delText>
        </w:r>
      </w:del>
    </w:p>
    <w:p w14:paraId="035C0D3E" w14:textId="77777777" w:rsidR="00F727CC" w:rsidRPr="007E1E07" w:rsidDel="000F7570" w:rsidRDefault="00F727CC" w:rsidP="001C5A24">
      <w:pPr>
        <w:spacing w:after="120"/>
        <w:ind w:left="1309" w:hanging="561"/>
        <w:jc w:val="both"/>
        <w:rPr>
          <w:del w:id="848" w:author="Paul Owen" w:date="2011-09-21T11:56:00Z"/>
        </w:rPr>
      </w:pPr>
      <w:del w:id="849" w:author="Paul Owen" w:date="2011-09-21T11:56:00Z">
        <w:r w:rsidRPr="00D167E0" w:rsidDel="000F7570">
          <w:delText xml:space="preserve"> .11.5</w:delText>
        </w:r>
        <w:r w:rsidRPr="00D167E0" w:rsidDel="000F7570">
          <w:tab/>
        </w:r>
        <w:r w:rsidRPr="00D167E0" w:rsidDel="000F7570">
          <w:tab/>
          <w:delText>harmful substances as defined in MARPOL Annex III; and</w:delText>
        </w:r>
      </w:del>
    </w:p>
    <w:p w14:paraId="7D74BD97" w14:textId="77777777" w:rsidR="00F727CC" w:rsidRPr="007E1E07" w:rsidDel="000F7570" w:rsidRDefault="00F727CC" w:rsidP="001C5A24">
      <w:pPr>
        <w:ind w:left="1496" w:hanging="748"/>
        <w:jc w:val="both"/>
        <w:rPr>
          <w:del w:id="850" w:author="Paul Owen" w:date="2011-09-21T11:56:00Z"/>
        </w:rPr>
      </w:pPr>
      <w:del w:id="851" w:author="Paul Owen" w:date="2011-09-21T11:56:00Z">
        <w:r w:rsidRPr="00D167E0" w:rsidDel="000F7570">
          <w:delText xml:space="preserve"> .11.6</w:delText>
        </w:r>
        <w:r w:rsidRPr="00D167E0" w:rsidDel="000F7570">
          <w:tab/>
          <w:delText>radioactive materials specified in the Code for the Safe Carriage of Irradiated Nuclear Fuel, Plutonium and High-Level Radioactive Wastes in Flasks on board Ships (INF) Code.</w:delText>
        </w:r>
      </w:del>
    </w:p>
    <w:p w14:paraId="029A4CCB" w14:textId="77777777" w:rsidR="00F727CC" w:rsidRPr="007E1E07" w:rsidRDefault="00F727CC" w:rsidP="001C5A24">
      <w:pPr>
        <w:jc w:val="both"/>
      </w:pPr>
    </w:p>
    <w:p w14:paraId="7480B06E" w14:textId="77777777" w:rsidR="00F727CC" w:rsidRPr="007E1E07" w:rsidRDefault="00F727CC" w:rsidP="001C5A24">
      <w:pPr>
        <w:jc w:val="both"/>
        <w:rPr>
          <w:b/>
        </w:rPr>
      </w:pPr>
      <w:r w:rsidRPr="00D167E0">
        <w:rPr>
          <w:b/>
        </w:rPr>
        <w:t>3</w:t>
      </w:r>
      <w:r w:rsidRPr="00D167E0">
        <w:rPr>
          <w:b/>
        </w:rPr>
        <w:tab/>
        <w:t>GUIDANCE FOR PLANNING AND IMPLEMENTING VESSEL TRAFFIC SERVICES</w:t>
      </w:r>
    </w:p>
    <w:p w14:paraId="07FD5E02" w14:textId="77777777" w:rsidR="00F727CC" w:rsidRPr="007E1E07" w:rsidRDefault="00F727CC" w:rsidP="001C5A24">
      <w:pPr>
        <w:jc w:val="both"/>
        <w:rPr>
          <w:b/>
          <w:sz w:val="20"/>
        </w:rPr>
      </w:pPr>
    </w:p>
    <w:p w14:paraId="1E0C2874" w14:textId="77777777" w:rsidR="00152B1D" w:rsidRDefault="00F727CC" w:rsidP="00152B1D">
      <w:pPr>
        <w:pStyle w:val="ListParagraph"/>
        <w:numPr>
          <w:ilvl w:val="1"/>
          <w:numId w:val="39"/>
        </w:numPr>
        <w:ind w:left="0" w:firstLine="0"/>
        <w:jc w:val="both"/>
        <w:rPr>
          <w:ins w:id="852" w:author="Thomas" w:date="2012-03-21T06:19:00Z"/>
        </w:rPr>
        <w:pPrChange w:id="853" w:author="Thomas" w:date="2012-03-21T06:20:00Z">
          <w:pPr>
            <w:jc w:val="both"/>
          </w:pPr>
        </w:pPrChange>
      </w:pPr>
      <w:del w:id="854" w:author="Thomas" w:date="2012-03-21T06:19:00Z">
        <w:r w:rsidRPr="00D167E0" w:rsidDel="006B3C7B">
          <w:delText xml:space="preserve">3.1 </w:delText>
        </w:r>
        <w:r w:rsidRPr="00D167E0" w:rsidDel="006B3C7B">
          <w:tab/>
        </w:r>
      </w:del>
      <w:r w:rsidRPr="00D167E0">
        <w:t>Responsibility for planning and implementing a VTS</w:t>
      </w:r>
      <w:del w:id="855" w:author="Thomas" w:date="2012-03-21T06:20:00Z">
        <w:r w:rsidRPr="00D167E0" w:rsidDel="006B3C7B">
          <w:delText>.</w:delText>
        </w:r>
      </w:del>
      <w:r w:rsidRPr="00D167E0">
        <w:t xml:space="preserve"> </w:t>
      </w:r>
    </w:p>
    <w:p w14:paraId="5378A6AF" w14:textId="77777777" w:rsidR="00152B1D" w:rsidRDefault="00F727CC" w:rsidP="00152B1D">
      <w:pPr>
        <w:pStyle w:val="ListParagraph"/>
        <w:ind w:left="760"/>
        <w:jc w:val="both"/>
        <w:rPr>
          <w:ins w:id="856" w:author="Thomas" w:date="2012-03-21T06:19:00Z"/>
        </w:rPr>
        <w:pPrChange w:id="857" w:author="Thomas" w:date="2012-03-21T06:19:00Z">
          <w:pPr>
            <w:jc w:val="both"/>
          </w:pPr>
        </w:pPrChange>
      </w:pPr>
      <w:r w:rsidRPr="00D167E0">
        <w:t xml:space="preserve"> </w:t>
      </w:r>
    </w:p>
    <w:p w14:paraId="569F586C" w14:textId="77777777" w:rsidR="00152B1D" w:rsidRDefault="00F727CC" w:rsidP="00152B1D">
      <w:pPr>
        <w:pStyle w:val="ListParagraph"/>
        <w:numPr>
          <w:ilvl w:val="2"/>
          <w:numId w:val="39"/>
        </w:numPr>
        <w:ind w:left="0" w:firstLine="0"/>
        <w:jc w:val="both"/>
        <w:pPrChange w:id="858" w:author="Thomas" w:date="2012-03-21T06:20:00Z">
          <w:pPr>
            <w:jc w:val="both"/>
          </w:pPr>
        </w:pPrChange>
      </w:pPr>
      <w:r w:rsidRPr="00D167E0">
        <w:t xml:space="preserve">It is the responsibility of the Contracting Government or Governments or </w:t>
      </w:r>
      <w:ins w:id="859" w:author="Aust VTSWG" w:date="2011-12-20T15:45:00Z">
        <w:r>
          <w:t>C</w:t>
        </w:r>
      </w:ins>
      <w:del w:id="860" w:author="Aust VTSWG" w:date="2011-12-20T15:45:00Z">
        <w:r w:rsidRPr="00D167E0" w:rsidDel="00D51CA8">
          <w:delText>c</w:delText>
        </w:r>
      </w:del>
      <w:r w:rsidRPr="00D167E0">
        <w:t xml:space="preserve">ompetent </w:t>
      </w:r>
      <w:ins w:id="861" w:author="Aust VTSWG" w:date="2011-12-20T15:46:00Z">
        <w:r>
          <w:t>A</w:t>
        </w:r>
      </w:ins>
      <w:del w:id="862" w:author="Aust VTSWG" w:date="2011-12-20T15:45:00Z">
        <w:r w:rsidRPr="00D167E0" w:rsidDel="00D51CA8">
          <w:delText>a</w:delText>
        </w:r>
      </w:del>
      <w:r w:rsidRPr="00D167E0">
        <w:t xml:space="preserve">uthorities </w:t>
      </w:r>
      <w:ins w:id="863" w:author="Aust VTSWG" w:date="2011-12-20T15:46:00Z">
        <w:r w:rsidRPr="00D51CA8">
          <w:t>or VTS Authority</w:t>
        </w:r>
        <w:r>
          <w:t xml:space="preserve"> </w:t>
        </w:r>
      </w:ins>
      <w:r w:rsidRPr="00D167E0">
        <w:t xml:space="preserve">to plan and implement </w:t>
      </w:r>
      <w:del w:id="864" w:author="Aust VTSWG" w:date="2011-12-20T15:46:00Z">
        <w:r w:rsidRPr="00D167E0" w:rsidDel="00D51CA8">
          <w:delText>vessel traffic services</w:delText>
        </w:r>
      </w:del>
      <w:ins w:id="865" w:author="Aust VTSWG" w:date="2011-12-20T15:46:00Z">
        <w:r>
          <w:t>VTS</w:t>
        </w:r>
      </w:ins>
      <w:r w:rsidRPr="00D167E0">
        <w:t xml:space="preserve"> or amendments to such services.</w:t>
      </w:r>
    </w:p>
    <w:p w14:paraId="3A1000B3" w14:textId="77777777" w:rsidR="00F727CC" w:rsidRPr="007E1E07" w:rsidRDefault="00F727CC" w:rsidP="001C5A24">
      <w:pPr>
        <w:jc w:val="both"/>
      </w:pPr>
    </w:p>
    <w:p w14:paraId="12F7A839" w14:textId="77777777" w:rsidR="00F727CC" w:rsidRPr="007E1E07" w:rsidRDefault="00F727CC" w:rsidP="001C5A24">
      <w:pPr>
        <w:jc w:val="both"/>
      </w:pPr>
      <w:r w:rsidRPr="00D167E0">
        <w:t xml:space="preserve">3.2 </w:t>
      </w:r>
      <w:r w:rsidRPr="00D167E0">
        <w:tab/>
        <w:t xml:space="preserve">Guidance for planning a </w:t>
      </w:r>
      <w:del w:id="866" w:author="Aust VTSWG" w:date="2011-12-20T15:46:00Z">
        <w:r w:rsidRPr="00D167E0" w:rsidDel="00D51CA8">
          <w:delText>vessel traffic service</w:delText>
        </w:r>
      </w:del>
      <w:ins w:id="867" w:author="Aust VTSWG" w:date="2011-12-20T15:46:00Z">
        <w:r>
          <w:t>VTS</w:t>
        </w:r>
      </w:ins>
    </w:p>
    <w:p w14:paraId="41FD5A57" w14:textId="77777777" w:rsidR="00F727CC" w:rsidRPr="007E1E07" w:rsidRDefault="00F727CC" w:rsidP="001C5A24">
      <w:pPr>
        <w:jc w:val="both"/>
      </w:pPr>
    </w:p>
    <w:p w14:paraId="2F7F87F5" w14:textId="77777777" w:rsidR="00F727CC" w:rsidRPr="007E1E07" w:rsidDel="00C845B0" w:rsidRDefault="00F727CC" w:rsidP="001C5A24">
      <w:pPr>
        <w:jc w:val="both"/>
        <w:rPr>
          <w:del w:id="868" w:author="WTSWG" w:date="2011-10-19T16:21:00Z"/>
        </w:rPr>
      </w:pPr>
      <w:r w:rsidRPr="00D167E0">
        <w:t>3.2.</w:t>
      </w:r>
      <w:r w:rsidRPr="00D51CA8">
        <w:t xml:space="preserve">1 </w:t>
      </w:r>
      <w:r w:rsidRPr="00D51CA8">
        <w:tab/>
        <w:t xml:space="preserve">Local needs for traffic management should be carefully investigated and determined by analysing casualties, assessing risks and consulting local user groups. </w:t>
      </w:r>
      <w:ins w:id="869" w:author="Aust VTSWG" w:date="2011-12-20T15:47:00Z">
        <w:r w:rsidRPr="00D51CA8">
          <w:t xml:space="preserve">Where </w:t>
        </w:r>
      </w:ins>
      <w:ins w:id="870" w:author="Aust VTSWG" w:date="2012-02-07T16:22:00Z">
        <w:r>
          <w:t>a VTS is considered to be the most appropriate</w:t>
        </w:r>
      </w:ins>
      <w:ins w:id="871" w:author="Thomas" w:date="2012-03-20T10:49:00Z">
        <w:r w:rsidR="00F657E7">
          <w:t xml:space="preserve"> instrument</w:t>
        </w:r>
      </w:ins>
      <w:ins w:id="872" w:author="Aust VTSWG" w:date="2012-02-07T16:22:00Z">
        <w:r>
          <w:t xml:space="preserve"> </w:t>
        </w:r>
        <w:del w:id="873" w:author="Thomas" w:date="2012-03-20T10:48:00Z">
          <w:r w:rsidDel="00F657E7">
            <w:delText xml:space="preserve">mechanism </w:delText>
          </w:r>
        </w:del>
        <w:r>
          <w:t xml:space="preserve">to address the risks identified in the area, then its implementation should be considered. </w:t>
        </w:r>
      </w:ins>
      <w:del w:id="874" w:author="Aust VTSWG" w:date="2011-12-20T15:47:00Z">
        <w:r w:rsidRPr="00D51CA8" w:rsidDel="00D51CA8">
          <w:delText>Where the risks are considered VTS addressable, in cases where monitoring of the traffic and interaction between Authority and participating vessel is considered to be essential, the implementation of a VTS, as an important traffic management instrument, should be considered.</w:delText>
        </w:r>
      </w:del>
    </w:p>
    <w:p w14:paraId="4A8F9F5D" w14:textId="77777777" w:rsidR="00F727CC" w:rsidRDefault="00F727CC" w:rsidP="001C5A24">
      <w:pPr>
        <w:jc w:val="both"/>
      </w:pPr>
    </w:p>
    <w:p w14:paraId="02E19911" w14:textId="77777777" w:rsidR="00F727CC" w:rsidRDefault="00F727CC" w:rsidP="001C5A24">
      <w:pPr>
        <w:jc w:val="both"/>
      </w:pPr>
    </w:p>
    <w:p w14:paraId="23B9D255" w14:textId="77777777" w:rsidR="00F727CC" w:rsidRPr="007E1E07" w:rsidRDefault="00F727CC" w:rsidP="001C5A24">
      <w:pPr>
        <w:jc w:val="both"/>
      </w:pPr>
    </w:p>
    <w:p w14:paraId="2AC6C05A" w14:textId="77777777" w:rsidR="00F727CC" w:rsidRPr="007E1E07" w:rsidRDefault="00F727CC" w:rsidP="001C5A24">
      <w:pPr>
        <w:spacing w:after="120"/>
        <w:jc w:val="both"/>
      </w:pPr>
      <w:r w:rsidRPr="00D167E0">
        <w:t xml:space="preserve">3.2.2 </w:t>
      </w:r>
      <w:r w:rsidRPr="00D167E0">
        <w:tab/>
        <w:t>A VTS is particularly appropriate in an area that may include any of the following:</w:t>
      </w:r>
    </w:p>
    <w:p w14:paraId="25CE1364" w14:textId="77777777" w:rsidR="00F727CC" w:rsidRPr="007E1E07" w:rsidRDefault="00F727CC" w:rsidP="001C5A24">
      <w:pPr>
        <w:spacing w:after="120"/>
        <w:ind w:left="1309" w:hanging="561"/>
        <w:jc w:val="both"/>
      </w:pPr>
      <w:r w:rsidRPr="00D167E0">
        <w:t xml:space="preserve"> .1</w:t>
      </w:r>
      <w:r w:rsidRPr="00D167E0">
        <w:tab/>
        <w:t>high traffic density;</w:t>
      </w:r>
    </w:p>
    <w:p w14:paraId="6DCA9CDF" w14:textId="77777777" w:rsidR="00F727CC" w:rsidRPr="007E1E07" w:rsidRDefault="00F727CC" w:rsidP="001C5A24">
      <w:pPr>
        <w:spacing w:after="120"/>
        <w:ind w:left="1309" w:hanging="561"/>
        <w:jc w:val="both"/>
      </w:pPr>
      <w:r w:rsidRPr="00D167E0">
        <w:t xml:space="preserve"> .2</w:t>
      </w:r>
      <w:r w:rsidRPr="00D167E0">
        <w:tab/>
        <w:t>traffic carrying hazardous cargoes;</w:t>
      </w:r>
    </w:p>
    <w:p w14:paraId="10F10409" w14:textId="77777777" w:rsidR="00F727CC" w:rsidRPr="007E1E07" w:rsidRDefault="00F727CC" w:rsidP="001C5A24">
      <w:pPr>
        <w:spacing w:after="120"/>
        <w:ind w:left="1309" w:hanging="561"/>
        <w:jc w:val="both"/>
      </w:pPr>
      <w:r w:rsidRPr="00D167E0">
        <w:t xml:space="preserve"> .3</w:t>
      </w:r>
      <w:r w:rsidRPr="00D167E0">
        <w:tab/>
        <w:t>conflicting and complex navigation patterns;</w:t>
      </w:r>
    </w:p>
    <w:p w14:paraId="09348BD7" w14:textId="77777777" w:rsidR="00F727CC" w:rsidRPr="007E1E07" w:rsidRDefault="00F727CC" w:rsidP="001C5A24">
      <w:pPr>
        <w:spacing w:after="120"/>
        <w:ind w:left="1309" w:hanging="561"/>
        <w:jc w:val="both"/>
      </w:pPr>
      <w:r w:rsidRPr="00D167E0">
        <w:t xml:space="preserve"> .4</w:t>
      </w:r>
      <w:r w:rsidRPr="00D167E0">
        <w:tab/>
        <w:t>difficult hydrographical, hydrological and meteorological elements;</w:t>
      </w:r>
    </w:p>
    <w:p w14:paraId="3FE55DEB" w14:textId="77777777" w:rsidR="00F727CC" w:rsidRPr="007E1E07" w:rsidRDefault="00F727CC" w:rsidP="001C5A24">
      <w:pPr>
        <w:spacing w:after="120"/>
        <w:ind w:left="1309" w:hanging="561"/>
        <w:jc w:val="both"/>
      </w:pPr>
      <w:r w:rsidRPr="00D167E0">
        <w:t xml:space="preserve"> .5</w:t>
      </w:r>
      <w:r w:rsidRPr="00D167E0">
        <w:tab/>
        <w:t>shifting shoals and other local hazards;</w:t>
      </w:r>
    </w:p>
    <w:p w14:paraId="5D50DDA8" w14:textId="77777777" w:rsidR="00F727CC" w:rsidRPr="007E1E07" w:rsidRDefault="00F727CC" w:rsidP="001C5A24">
      <w:pPr>
        <w:spacing w:after="120"/>
        <w:ind w:left="1309" w:hanging="561"/>
        <w:jc w:val="both"/>
      </w:pPr>
      <w:r w:rsidRPr="00D167E0">
        <w:t xml:space="preserve"> .6</w:t>
      </w:r>
      <w:r w:rsidRPr="00D167E0">
        <w:tab/>
        <w:t>environmental considerations;</w:t>
      </w:r>
    </w:p>
    <w:p w14:paraId="02545558" w14:textId="77777777" w:rsidR="00F727CC" w:rsidRPr="007E1E07" w:rsidRDefault="00F727CC" w:rsidP="001C5A24">
      <w:pPr>
        <w:spacing w:after="120"/>
        <w:ind w:left="1309" w:hanging="561"/>
        <w:jc w:val="both"/>
      </w:pPr>
      <w:r w:rsidRPr="00D167E0">
        <w:t xml:space="preserve"> .7</w:t>
      </w:r>
      <w:r w:rsidRPr="00D167E0">
        <w:tab/>
        <w:t>interference by vessel traffic with other marine-based activities;</w:t>
      </w:r>
    </w:p>
    <w:p w14:paraId="785AC63D" w14:textId="77777777" w:rsidR="00F727CC" w:rsidRPr="007E1E07" w:rsidRDefault="00F727CC" w:rsidP="001C5A24">
      <w:pPr>
        <w:spacing w:after="120"/>
        <w:ind w:left="1309" w:hanging="561"/>
        <w:jc w:val="both"/>
      </w:pPr>
      <w:r w:rsidRPr="00D167E0">
        <w:t xml:space="preserve"> .8</w:t>
      </w:r>
      <w:r w:rsidRPr="00D167E0">
        <w:tab/>
        <w:t>a record of maritime casualties;</w:t>
      </w:r>
    </w:p>
    <w:p w14:paraId="4D7417FC" w14:textId="77777777" w:rsidR="00F727CC" w:rsidRPr="007E1E07" w:rsidRDefault="00F727CC" w:rsidP="001C5A24">
      <w:pPr>
        <w:spacing w:after="120"/>
        <w:ind w:left="1309" w:hanging="561"/>
        <w:jc w:val="both"/>
      </w:pPr>
      <w:r w:rsidRPr="00D167E0">
        <w:t xml:space="preserve"> .9</w:t>
      </w:r>
      <w:r w:rsidRPr="00D167E0">
        <w:tab/>
        <w:t>existing or planned vessel traffic services in adjacent waters and the need for co-operation between neighbouring States, if appropriate;</w:t>
      </w:r>
    </w:p>
    <w:p w14:paraId="79C8F8D5" w14:textId="77777777" w:rsidR="00F727CC" w:rsidRPr="007E1E07" w:rsidRDefault="00F727CC" w:rsidP="001C5A24">
      <w:pPr>
        <w:spacing w:after="120"/>
        <w:ind w:left="1309" w:hanging="561"/>
        <w:jc w:val="both"/>
      </w:pPr>
      <w:r w:rsidRPr="00D167E0">
        <w:t xml:space="preserve"> .10 </w:t>
      </w:r>
      <w:r w:rsidRPr="00D167E0">
        <w:tab/>
        <w:t>narrow channels, port configuration, bridges and similar areas where the progress of vessels may be restricted;</w:t>
      </w:r>
    </w:p>
    <w:p w14:paraId="2DFEFEDD" w14:textId="77777777" w:rsidR="00F727CC" w:rsidRPr="007E1E07" w:rsidRDefault="00F727CC" w:rsidP="001C5A24">
      <w:pPr>
        <w:ind w:left="1309" w:hanging="561"/>
        <w:jc w:val="both"/>
      </w:pPr>
      <w:r w:rsidRPr="00D167E0">
        <w:t xml:space="preserve"> .11 </w:t>
      </w:r>
      <w:r w:rsidRPr="00D167E0">
        <w:tab/>
        <w:t>existing or foreseeable changes in the traffic pattern resulting from port or offshore terminal developments or offshore exploration and exploitation in the area.</w:t>
      </w:r>
    </w:p>
    <w:p w14:paraId="2A8424F3" w14:textId="77777777" w:rsidR="00F727CC" w:rsidRPr="007E1E07" w:rsidRDefault="00F727CC" w:rsidP="001C5A24">
      <w:pPr>
        <w:jc w:val="both"/>
      </w:pPr>
    </w:p>
    <w:p w14:paraId="2A8A4EC1" w14:textId="77777777" w:rsidR="00F727CC" w:rsidRPr="007E1E07" w:rsidRDefault="00F727CC" w:rsidP="001C5A24">
      <w:pPr>
        <w:jc w:val="both"/>
      </w:pPr>
      <w:r w:rsidRPr="00D167E0">
        <w:t xml:space="preserve">3.2.3 </w:t>
      </w:r>
      <w:r w:rsidRPr="00D167E0">
        <w:tab/>
        <w:t xml:space="preserve">In further deciding upon the establishment of a VTS, Contracting Governments or </w:t>
      </w:r>
      <w:ins w:id="875" w:author="Paul Owen" w:date="2011-09-21T11:57:00Z">
        <w:r>
          <w:t>C</w:t>
        </w:r>
      </w:ins>
      <w:del w:id="876" w:author="Paul Owen" w:date="2011-09-21T11:57:00Z">
        <w:r w:rsidRPr="00D167E0" w:rsidDel="000F7570">
          <w:delText>c</w:delText>
        </w:r>
      </w:del>
      <w:r w:rsidRPr="00D167E0">
        <w:t xml:space="preserve">ompetent </w:t>
      </w:r>
      <w:ins w:id="877" w:author="Paul Owen" w:date="2011-09-21T11:57:00Z">
        <w:r>
          <w:t>A</w:t>
        </w:r>
      </w:ins>
      <w:del w:id="878" w:author="Paul Owen" w:date="2011-09-21T11:57:00Z">
        <w:r w:rsidRPr="00D167E0" w:rsidDel="000F7570">
          <w:delText>a</w:delText>
        </w:r>
      </w:del>
      <w:r w:rsidRPr="00D167E0">
        <w:t>uthorities should also consider the responsibilities set forth in 2.2 of these Guidelines and Criteria, and the availability of the requisite technology and expertise.</w:t>
      </w:r>
    </w:p>
    <w:p w14:paraId="16FBF8BD" w14:textId="77777777" w:rsidR="00F727CC" w:rsidRPr="007E1E07" w:rsidRDefault="00F727CC" w:rsidP="001C5A24">
      <w:pPr>
        <w:jc w:val="both"/>
      </w:pPr>
    </w:p>
    <w:p w14:paraId="5B822E18" w14:textId="77777777" w:rsidR="00F727CC" w:rsidRPr="007E1E07" w:rsidRDefault="00F727CC" w:rsidP="001C5A24">
      <w:pPr>
        <w:jc w:val="both"/>
      </w:pPr>
      <w:r w:rsidRPr="00D167E0">
        <w:t xml:space="preserve">3.3 </w:t>
      </w:r>
      <w:r w:rsidRPr="00D167E0">
        <w:tab/>
        <w:t>Further guidance on vessel traffic services</w:t>
      </w:r>
    </w:p>
    <w:p w14:paraId="2C2F3AD8" w14:textId="77777777" w:rsidR="00F727CC" w:rsidRPr="007E1E07" w:rsidRDefault="00F727CC" w:rsidP="001C5A24">
      <w:pPr>
        <w:jc w:val="both"/>
      </w:pPr>
    </w:p>
    <w:p w14:paraId="2AF12811" w14:textId="77777777" w:rsidR="00F727CC" w:rsidRPr="007E1E07" w:rsidRDefault="00F727CC" w:rsidP="001C5A24">
      <w:pPr>
        <w:jc w:val="both"/>
      </w:pPr>
      <w:r w:rsidRPr="00D167E0">
        <w:t>3.3.1</w:t>
      </w:r>
      <w:r w:rsidRPr="00D167E0">
        <w:tab/>
        <w:t xml:space="preserve"> VTS Authorities should, in the planning of the VTS to be established, make use of available manuals prepared by and published by appropriate international organisations or associations.</w:t>
      </w:r>
    </w:p>
    <w:p w14:paraId="009AE57A" w14:textId="77777777" w:rsidR="00F727CC" w:rsidRDefault="00F727CC" w:rsidP="001C5A24">
      <w:pPr>
        <w:jc w:val="both"/>
      </w:pPr>
    </w:p>
    <w:p w14:paraId="51622FDE" w14:textId="77777777" w:rsidR="00F727CC" w:rsidRPr="007E1E07" w:rsidRDefault="00F727CC" w:rsidP="001C5A24">
      <w:pPr>
        <w:jc w:val="both"/>
      </w:pPr>
    </w:p>
    <w:p w14:paraId="3ED33A7B" w14:textId="77777777" w:rsidR="00F727CC" w:rsidRPr="007E1E07" w:rsidRDefault="00F727CC" w:rsidP="001C5A24">
      <w:pPr>
        <w:numPr>
          <w:numberingChange w:id="879" w:author="Paul Owen" w:date="2011-09-21T12:00:00Z" w:original="%1:3:0:.%2:3:0:.%3:2:0:"/>
        </w:numPr>
        <w:jc w:val="both"/>
      </w:pPr>
      <w:r>
        <w:t xml:space="preserve"> </w:t>
      </w:r>
      <w:r w:rsidRPr="00D167E0">
        <w:t>The following references should also be consulted for further details:</w:t>
      </w:r>
    </w:p>
    <w:p w14:paraId="48775607" w14:textId="77777777" w:rsidR="00F727CC" w:rsidRPr="007E1E07" w:rsidRDefault="00F727CC" w:rsidP="001C5A24">
      <w:pPr>
        <w:jc w:val="both"/>
      </w:pPr>
    </w:p>
    <w:p w14:paraId="252C201D" w14:textId="77777777" w:rsidR="00F727CC" w:rsidRPr="007E1E07" w:rsidRDefault="00F727CC" w:rsidP="001C5A24">
      <w:pPr>
        <w:ind w:left="1309" w:hanging="561"/>
        <w:jc w:val="both"/>
      </w:pPr>
      <w:r w:rsidRPr="00D167E0">
        <w:t xml:space="preserve"> .1</w:t>
      </w:r>
      <w:r w:rsidRPr="00D167E0">
        <w:tab/>
        <w:t>IMO Guidelines and Criteria for Ship Reporting Systems (resolution MSC.43(64)</w:t>
      </w:r>
      <w:ins w:id="880" w:author="Paul Owen" w:date="2011-09-21T11:58:00Z">
        <w:r w:rsidRPr="00F96BF0">
          <w:t>, as amended by resolutions MSC.111(73) and MSC.189(79))</w:t>
        </w:r>
        <w:r>
          <w:t>;</w:t>
        </w:r>
      </w:ins>
      <w:del w:id="881" w:author="Paul Owen" w:date="2011-09-21T11:58:00Z">
        <w:r w:rsidRPr="00D167E0" w:rsidDel="000F7570">
          <w:delText>)</w:delText>
        </w:r>
      </w:del>
    </w:p>
    <w:p w14:paraId="28D8BCA6" w14:textId="77777777" w:rsidR="00F727CC" w:rsidRPr="007E1E07" w:rsidRDefault="00F727CC" w:rsidP="001C5A24">
      <w:pPr>
        <w:spacing w:after="120"/>
        <w:ind w:left="1309" w:hanging="561"/>
        <w:jc w:val="both"/>
      </w:pPr>
      <w:r w:rsidRPr="00D167E0">
        <w:t xml:space="preserve"> .2</w:t>
      </w:r>
      <w:r w:rsidRPr="00D167E0">
        <w:tab/>
        <w:t>General Principles for Ship Reporting Systems and Ship Reporting Requirements, including Guidelines for Reporting Incidents Involving Dangerous Goods, Harmful Substances and/or Marine Pollutants (resolution A.851(20))</w:t>
      </w:r>
      <w:ins w:id="882" w:author="Paul Owen" w:date="2011-09-21T11:59:00Z">
        <w:r>
          <w:t>;</w:t>
        </w:r>
      </w:ins>
    </w:p>
    <w:p w14:paraId="1DC9E40E" w14:textId="77777777" w:rsidR="00F727CC" w:rsidRPr="007E1E07" w:rsidRDefault="00F727CC" w:rsidP="001C5A24">
      <w:pPr>
        <w:spacing w:after="120"/>
        <w:ind w:left="1309" w:hanging="561"/>
        <w:jc w:val="both"/>
      </w:pPr>
      <w:r w:rsidRPr="00D167E0">
        <w:t xml:space="preserve"> .3</w:t>
      </w:r>
      <w:r w:rsidRPr="00D167E0">
        <w:tab/>
      </w:r>
      <w:ins w:id="883" w:author="Aust VTSWG" w:date="2012-02-07T16:25:00Z">
        <w:r>
          <w:t xml:space="preserve">IALA guidelines and recommendations relating to VTS, </w:t>
        </w:r>
        <w:del w:id="884" w:author="Thomas" w:date="2012-03-20T10:53:00Z">
          <w:r w:rsidDel="00D038BF">
            <w:delText xml:space="preserve">as amended from time to time </w:delText>
          </w:r>
        </w:del>
        <w:r>
          <w:t>and the</w:t>
        </w:r>
      </w:ins>
      <w:ins w:id="885" w:author="Thomas" w:date="2012-03-20T10:53:00Z">
        <w:r w:rsidR="00D038BF">
          <w:t xml:space="preserve"> VTS</w:t>
        </w:r>
      </w:ins>
      <w:ins w:id="886" w:author="Aust VTSWG" w:date="2012-02-07T16:25:00Z">
        <w:r>
          <w:t xml:space="preserve"> </w:t>
        </w:r>
      </w:ins>
      <w:del w:id="887" w:author="Aust VTSWG" w:date="2012-02-07T16:26:00Z">
        <w:r w:rsidRPr="00D167E0" w:rsidDel="007B6E54">
          <w:delText xml:space="preserve">The IALA vessel traffic services </w:delText>
        </w:r>
      </w:del>
      <w:r w:rsidRPr="00D167E0">
        <w:t>Manual</w:t>
      </w:r>
      <w:ins w:id="888" w:author="Paul Owen" w:date="2011-09-21T11:59:00Z">
        <w:r>
          <w:t>;</w:t>
        </w:r>
      </w:ins>
    </w:p>
    <w:p w14:paraId="653EA5F4" w14:textId="77777777" w:rsidR="00F727CC" w:rsidRPr="007E1E07" w:rsidRDefault="00F727CC" w:rsidP="001C5A24">
      <w:pPr>
        <w:ind w:left="1309" w:hanging="561"/>
        <w:jc w:val="both"/>
      </w:pPr>
      <w:r w:rsidRPr="00D167E0">
        <w:t xml:space="preserve"> .4</w:t>
      </w:r>
      <w:r w:rsidRPr="00D167E0">
        <w:tab/>
        <w:t>IALA/IMPA/IAPH</w:t>
      </w:r>
      <w:del w:id="889" w:author="Aust VTSWG" w:date="2012-02-07T16:26:00Z">
        <w:r w:rsidRPr="00D167E0" w:rsidDel="007B6E54">
          <w:delText>/</w:delText>
        </w:r>
      </w:del>
      <w:del w:id="890" w:author="Thomas" w:date="2012-03-20T10:51:00Z">
        <w:r w:rsidRPr="00D167E0" w:rsidDel="00D038BF">
          <w:delText>World VTS Guide</w:delText>
        </w:r>
      </w:del>
      <w:ins w:id="891" w:author="Thomas" w:date="2012-03-20T10:51:00Z">
        <w:r w:rsidR="00D038BF">
          <w:t>/World VTS Guide</w:t>
        </w:r>
      </w:ins>
      <w:ins w:id="892" w:author="Paul Owen" w:date="2011-09-21T11:59:00Z">
        <w:r>
          <w:t>.</w:t>
        </w:r>
      </w:ins>
    </w:p>
    <w:p w14:paraId="2F717CAD" w14:textId="77777777" w:rsidR="00F727CC" w:rsidRDefault="00F727CC" w:rsidP="001C5A24"/>
    <w:p w14:paraId="2FC8B611" w14:textId="77777777" w:rsidR="00F727CC" w:rsidRDefault="00F727CC" w:rsidP="001C5A24"/>
    <w:p w14:paraId="41FD6D03" w14:textId="77777777" w:rsidR="00F727CC" w:rsidRDefault="00F727CC" w:rsidP="001C5A24">
      <w:del w:id="893" w:author="Paul Owen" w:date="2011-09-21T12:01:00Z">
        <w:r w:rsidRPr="00D167E0" w:rsidDel="0076391A">
          <w:br w:type="page"/>
        </w:r>
      </w:del>
    </w:p>
    <w:p w14:paraId="324BE6D4" w14:textId="77777777" w:rsidR="007B165C" w:rsidRDefault="007B165C" w:rsidP="001270C7">
      <w:pPr>
        <w:pStyle w:val="List1"/>
        <w:numPr>
          <w:ilvl w:val="0"/>
          <w:numId w:val="0"/>
        </w:numPr>
        <w:tabs>
          <w:tab w:val="left" w:pos="720"/>
        </w:tabs>
      </w:pPr>
    </w:p>
    <w:sectPr w:rsidR="007B165C" w:rsidSect="00C36530">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708" w:footer="708"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80" w:author="Thomas" w:date="2012-03-20T09:21:00Z" w:initials="T">
    <w:p w14:paraId="24E32B95" w14:textId="77777777" w:rsidR="00DC22CA" w:rsidRPr="00DC22CA" w:rsidRDefault="00DC22CA">
      <w:pPr>
        <w:pStyle w:val="CommentText"/>
        <w:rPr>
          <w:lang w:val="en-US"/>
        </w:rPr>
      </w:pPr>
      <w:r>
        <w:rPr>
          <w:rStyle w:val="CommentReference"/>
        </w:rPr>
        <w:annotationRef/>
      </w:r>
      <w:r>
        <w:rPr>
          <w:lang w:val="en-US"/>
        </w:rPr>
        <w:t>Check with task #10</w:t>
      </w:r>
    </w:p>
  </w:comment>
  <w:comment w:id="324" w:author="Aust VTSWG" w:date="2012-02-15T07:25:00Z" w:initials="VTSWG">
    <w:p w14:paraId="3A0BC16E" w14:textId="77777777" w:rsidR="00F727CC" w:rsidRDefault="00F727CC">
      <w:pPr>
        <w:pStyle w:val="CommentText"/>
      </w:pPr>
      <w:r>
        <w:rPr>
          <w:rStyle w:val="CommentReference"/>
        </w:rPr>
        <w:annotationRef/>
      </w:r>
      <w:r>
        <w:t>T</w:t>
      </w:r>
      <w:r w:rsidRPr="00A94A13">
        <w:t>his proposed text moves away from the IALA VTS Manual 2008</w:t>
      </w:r>
      <w:r>
        <w:t xml:space="preserve">. We believe this sentence should be kept. </w:t>
      </w:r>
    </w:p>
  </w:comment>
  <w:comment w:id="465" w:author="Aust VTSWG" w:date="2012-02-15T07:25:00Z" w:initials="Aust VTSW">
    <w:p w14:paraId="70086BAE" w14:textId="77777777" w:rsidR="00F727CC" w:rsidRDefault="00F727CC">
      <w:pPr>
        <w:pStyle w:val="CommentText"/>
      </w:pPr>
      <w:r>
        <w:rPr>
          <w:rStyle w:val="CommentReference"/>
        </w:rPr>
        <w:annotationRef/>
      </w:r>
      <w:r>
        <w:t>In essence we are wanting to communicate that the VTS can competently achieve its objectives by having the necessart equipment  and facilities.</w:t>
      </w:r>
    </w:p>
  </w:comment>
  <w:comment w:id="488" w:author="Aust VTSWG" w:date="2012-02-15T07:25:00Z" w:initials="Aust VTSW">
    <w:p w14:paraId="0E17E06F" w14:textId="77777777" w:rsidR="00F727CC" w:rsidRDefault="00F727CC">
      <w:pPr>
        <w:pStyle w:val="CommentText"/>
      </w:pPr>
      <w:r>
        <w:rPr>
          <w:rStyle w:val="CommentReference"/>
        </w:rPr>
        <w:annotationRef/>
      </w:r>
      <w:r>
        <w:t xml:space="preserve">perhaps we should be referring to the IALA V103 standards as they already exist.   </w:t>
      </w:r>
    </w:p>
  </w:comment>
  <w:comment w:id="498" w:author="Aust VTSWG" w:date="2012-02-15T07:25:00Z" w:initials="VTSWG">
    <w:p w14:paraId="4509BD4B" w14:textId="77777777" w:rsidR="00F727CC" w:rsidRDefault="00F727CC">
      <w:pPr>
        <w:pStyle w:val="CommentText"/>
      </w:pPr>
      <w:r>
        <w:rPr>
          <w:rStyle w:val="CommentReference"/>
        </w:rPr>
        <w:annotationRef/>
      </w:r>
      <w:r>
        <w:t>In Australia, the Contracting Govt/Competent Auth would not be in a position to undertake this.  Perhaps this should be the accrediation of VTS training providers instead.</w:t>
      </w:r>
    </w:p>
  </w:comment>
  <w:comment w:id="499" w:author="Thomas" w:date="2012-03-20T09:55:00Z" w:initials="T">
    <w:p w14:paraId="21AFBE37" w14:textId="77777777" w:rsidR="005131A2" w:rsidRPr="005131A2" w:rsidRDefault="005131A2">
      <w:pPr>
        <w:pStyle w:val="CommentText"/>
        <w:rPr>
          <w:lang w:val="en-US"/>
        </w:rPr>
      </w:pPr>
      <w:r>
        <w:rPr>
          <w:rStyle w:val="CommentReference"/>
        </w:rPr>
        <w:annotationRef/>
      </w:r>
      <w:r>
        <w:rPr>
          <w:lang w:val="en-US"/>
        </w:rPr>
        <w:t>Seek opinion of WG1</w:t>
      </w:r>
    </w:p>
  </w:comment>
  <w:comment w:id="740" w:author="Aust VTSWG" w:date="2012-02-15T07:25:00Z" w:initials="Aust VTSW">
    <w:p w14:paraId="6E2100E5" w14:textId="77777777" w:rsidR="00F727CC" w:rsidRDefault="00F727CC">
      <w:pPr>
        <w:pStyle w:val="CommentText"/>
      </w:pPr>
      <w:r>
        <w:rPr>
          <w:rStyle w:val="CommentReference"/>
        </w:rPr>
        <w:annotationRef/>
      </w:r>
      <w:r>
        <w:t xml:space="preserve">Perhaps we may be able to refer to recommendation V-127, instead of restating text. </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8AD291" w14:textId="77777777" w:rsidR="00BC307A" w:rsidRDefault="00BC307A">
      <w:r>
        <w:separator/>
      </w:r>
    </w:p>
  </w:endnote>
  <w:endnote w:type="continuationSeparator" w:id="0">
    <w:p w14:paraId="24D97DD1" w14:textId="77777777" w:rsidR="00BC307A" w:rsidRDefault="00BC3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OpenSymbol">
    <w:altName w:val="Arial Unicode MS"/>
    <w:charset w:val="00"/>
    <w:family w:val="auto"/>
    <w:pitch w:val="default"/>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PMingLiU">
    <w:altName w:val="新細明體"/>
    <w:charset w:val="88"/>
    <w:family w:val="roman"/>
    <w:pitch w:val="variable"/>
    <w:sig w:usb0="A00002FF" w:usb1="28CFFCFA" w:usb2="00000016" w:usb3="00000000" w:csb0="00100001" w:csb1="00000000"/>
  </w:font>
  <w:font w:name="Calibri">
    <w:panose1 w:val="020F050202020403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Arial Bold">
    <w:panose1 w:val="020B07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8D867B" w14:textId="77777777" w:rsidR="00337B48" w:rsidRDefault="00337B4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CD0944" w14:textId="77777777" w:rsidR="00337B48" w:rsidRDefault="00337B48">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2CA89D" w14:textId="77777777" w:rsidR="00337B48" w:rsidRDefault="00337B4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5B56F6" w14:textId="77777777" w:rsidR="00BC307A" w:rsidRDefault="00BC307A">
      <w:r>
        <w:separator/>
      </w:r>
    </w:p>
  </w:footnote>
  <w:footnote w:type="continuationSeparator" w:id="0">
    <w:p w14:paraId="31187FB7" w14:textId="77777777" w:rsidR="00BC307A" w:rsidRDefault="00BC307A">
      <w:r>
        <w:continuationSeparator/>
      </w:r>
    </w:p>
  </w:footnote>
  <w:footnote w:id="1">
    <w:p w14:paraId="385EC288" w14:textId="77777777" w:rsidR="00152B1D" w:rsidRPr="00152B1D" w:rsidRDefault="009306FF" w:rsidP="00152B1D">
      <w:pPr>
        <w:spacing w:after="120"/>
        <w:ind w:left="180" w:hanging="180"/>
        <w:jc w:val="both"/>
        <w:rPr>
          <w:ins w:id="509" w:author="Thomas" w:date="2012-03-21T04:50:00Z"/>
          <w:sz w:val="20"/>
          <w:szCs w:val="20"/>
          <w:rPrChange w:id="510" w:author="Thomas" w:date="2012-03-21T04:50:00Z">
            <w:rPr>
              <w:ins w:id="511" w:author="Thomas" w:date="2012-03-21T04:50:00Z"/>
            </w:rPr>
          </w:rPrChange>
        </w:rPr>
        <w:pPrChange w:id="512" w:author="Thomas" w:date="2012-03-21T04:51:00Z">
          <w:pPr>
            <w:spacing w:after="120"/>
            <w:ind w:left="1309" w:hanging="748"/>
            <w:jc w:val="both"/>
          </w:pPr>
        </w:pPrChange>
      </w:pPr>
      <w:ins w:id="513" w:author="Thomas" w:date="2012-03-21T04:49:00Z">
        <w:r>
          <w:rPr>
            <w:rStyle w:val="FootnoteReference"/>
          </w:rPr>
          <w:footnoteRef/>
        </w:r>
        <w:r>
          <w:t xml:space="preserve"> </w:t>
        </w:r>
      </w:ins>
      <w:ins w:id="514" w:author="Thomas" w:date="2012-03-21T04:50:00Z">
        <w:r w:rsidR="00273574" w:rsidRPr="00273574">
          <w:rPr>
            <w:sz w:val="20"/>
            <w:szCs w:val="20"/>
            <w:rPrChange w:id="515" w:author="Thomas" w:date="2012-03-21T04:50:00Z">
              <w:rPr/>
            </w:rPrChange>
          </w:rPr>
          <w:t xml:space="preserve">Refer to IALA Guideline No 1014 – </w:t>
        </w:r>
        <w:r w:rsidR="00273574" w:rsidRPr="00273574">
          <w:rPr>
            <w:i/>
            <w:sz w:val="20"/>
            <w:szCs w:val="20"/>
            <w:rPrChange w:id="516" w:author="Thomas" w:date="2012-03-21T04:50:00Z">
              <w:rPr>
                <w:i/>
              </w:rPr>
            </w:rPrChange>
          </w:rPr>
          <w:t>‘Accreditation of VTS Training Institutes for Training VTS Personnel.’</w:t>
        </w:r>
        <w:r w:rsidR="00273574" w:rsidRPr="00273574">
          <w:rPr>
            <w:rStyle w:val="CommentReference"/>
            <w:rFonts w:eastAsia="Times New Roman"/>
            <w:i/>
            <w:sz w:val="20"/>
            <w:szCs w:val="20"/>
            <w:lang w:eastAsia="de-DE"/>
            <w:rPrChange w:id="517" w:author="Thomas" w:date="2012-03-21T04:50:00Z">
              <w:rPr>
                <w:rStyle w:val="CommentReference"/>
                <w:rFonts w:eastAsia="Times New Roman"/>
                <w:i/>
                <w:lang w:eastAsia="de-DE"/>
              </w:rPr>
            </w:rPrChange>
          </w:rPr>
          <w:annotationRef/>
        </w:r>
      </w:ins>
    </w:p>
    <w:p w14:paraId="2659A9C8" w14:textId="77777777" w:rsidR="009306FF" w:rsidRPr="009306FF" w:rsidRDefault="009306FF">
      <w:pPr>
        <w:pStyle w:val="FootnoteText"/>
        <w:rPr>
          <w:lang w:val="en-US"/>
          <w:rPrChange w:id="518" w:author="Thomas" w:date="2012-03-21T04:49:00Z">
            <w:rPr/>
          </w:rPrChange>
        </w:rPr>
      </w:pPr>
    </w:p>
  </w:footnote>
  <w:footnote w:id="2">
    <w:p w14:paraId="58D33758" w14:textId="77777777" w:rsidR="00F727CC" w:rsidRPr="00885117" w:rsidRDefault="00F727CC" w:rsidP="001C5A24">
      <w:pPr>
        <w:pStyle w:val="CM17"/>
        <w:numPr>
          <w:ins w:id="578" w:author="Paul Owen" w:date="2011-09-21T11:25:00Z"/>
        </w:numPr>
        <w:spacing w:line="271" w:lineRule="atLeast"/>
        <w:jc w:val="both"/>
        <w:rPr>
          <w:ins w:id="579" w:author="Paul Owen" w:date="2011-09-21T11:25:00Z"/>
          <w:rFonts w:ascii="Times New Roman" w:hAnsi="Times New Roman" w:cs="Times New Roman"/>
          <w:sz w:val="22"/>
          <w:szCs w:val="22"/>
          <w:lang w:val="en-GB"/>
        </w:rPr>
      </w:pPr>
      <w:ins w:id="580" w:author="Paul Owen" w:date="2011-09-21T11:25:00Z">
        <w:r>
          <w:rPr>
            <w:rStyle w:val="FootnoteReference"/>
            <w:rFonts w:eastAsia="Calibri"/>
          </w:rPr>
          <w:footnoteRef/>
        </w:r>
        <w:r>
          <w:t xml:space="preserve"> </w:t>
        </w:r>
        <w:r w:rsidRPr="00F96BF0">
          <w:rPr>
            <w:rFonts w:ascii="Times New Roman" w:hAnsi="Times New Roman" w:cs="Times New Roman"/>
            <w:sz w:val="22"/>
            <w:szCs w:val="22"/>
            <w:lang w:val="en-GB"/>
          </w:rPr>
          <w:t xml:space="preserve">Refer to MSC Circular 586/Rev.1 on the IALA/IAPH/IMPA World VTS Guide. </w:t>
        </w:r>
      </w:ins>
    </w:p>
    <w:p w14:paraId="39FF1511" w14:textId="77777777" w:rsidR="00F727CC" w:rsidRDefault="00F727CC">
      <w:pPr>
        <w:pStyle w:val="FootnoteText"/>
      </w:pPr>
    </w:p>
  </w:footnote>
  <w:footnote w:id="3">
    <w:p w14:paraId="09D80ED0" w14:textId="77777777" w:rsidR="00152B1D" w:rsidRPr="00152B1D" w:rsidRDefault="00452792" w:rsidP="00152B1D">
      <w:pPr>
        <w:spacing w:after="120"/>
        <w:ind w:left="180" w:hanging="180"/>
        <w:jc w:val="both"/>
        <w:rPr>
          <w:ins w:id="633" w:author="Thomas" w:date="2012-03-21T05:38:00Z"/>
          <w:rPrChange w:id="634" w:author="Thomas" w:date="2012-03-21T05:38:00Z">
            <w:rPr>
              <w:ins w:id="635" w:author="Thomas" w:date="2012-03-21T05:38:00Z"/>
              <w:lang w:val="en-US"/>
            </w:rPr>
          </w:rPrChange>
        </w:rPr>
        <w:pPrChange w:id="636" w:author="Thomas" w:date="2012-03-21T05:38:00Z">
          <w:pPr>
            <w:pStyle w:val="FootnoteText"/>
          </w:pPr>
        </w:pPrChange>
      </w:pPr>
      <w:ins w:id="637" w:author="Thomas" w:date="2012-03-21T05:38:00Z">
        <w:r>
          <w:rPr>
            <w:rStyle w:val="FootnoteReference"/>
          </w:rPr>
          <w:footnoteRef/>
        </w:r>
        <w:r>
          <w:t xml:space="preserve"> </w:t>
        </w:r>
        <w:r w:rsidRPr="009306FF">
          <w:rPr>
            <w:sz w:val="20"/>
            <w:szCs w:val="20"/>
          </w:rPr>
          <w:t>Refer to IALA Guideline No 10</w:t>
        </w:r>
        <w:r>
          <w:rPr>
            <w:sz w:val="20"/>
            <w:szCs w:val="20"/>
          </w:rPr>
          <w:t>83</w:t>
        </w:r>
        <w:r w:rsidRPr="009306FF">
          <w:rPr>
            <w:sz w:val="20"/>
            <w:szCs w:val="20"/>
          </w:rPr>
          <w:t xml:space="preserve"> – </w:t>
        </w:r>
        <w:r w:rsidRPr="009306FF">
          <w:rPr>
            <w:i/>
            <w:sz w:val="20"/>
            <w:szCs w:val="20"/>
          </w:rPr>
          <w:t>‘</w:t>
        </w:r>
        <w:r>
          <w:rPr>
            <w:i/>
            <w:sz w:val="20"/>
            <w:szCs w:val="20"/>
          </w:rPr>
          <w:t>On Standard Nomenclature to identify and refer to VTS centres Edition 1</w:t>
        </w:r>
        <w:r w:rsidRPr="009306FF">
          <w:rPr>
            <w:i/>
            <w:sz w:val="20"/>
            <w:szCs w:val="20"/>
          </w:rPr>
          <w:t>.’</w:t>
        </w:r>
        <w:r w:rsidRPr="009306FF">
          <w:rPr>
            <w:rStyle w:val="CommentReference"/>
            <w:rFonts w:eastAsia="Times New Roman"/>
            <w:i/>
            <w:sz w:val="20"/>
            <w:szCs w:val="20"/>
            <w:lang w:eastAsia="de-DE"/>
          </w:rPr>
          <w:annotationRef/>
        </w:r>
      </w:ins>
    </w:p>
  </w:footnote>
  <w:footnote w:id="4">
    <w:p w14:paraId="40BCE8AD" w14:textId="77777777" w:rsidR="00F727CC" w:rsidRDefault="00F727CC" w:rsidP="001C5A24">
      <w:pPr>
        <w:pStyle w:val="FootnoteText"/>
      </w:pPr>
      <w:r>
        <w:rPr>
          <w:rStyle w:val="FootnoteReference"/>
          <w:rFonts w:eastAsia="Calibri"/>
        </w:rPr>
        <w:footnoteRef/>
      </w:r>
      <w:r>
        <w:t xml:space="preserve"> </w:t>
      </w:r>
      <w:r>
        <w:rPr>
          <w:lang w:val="en-US"/>
        </w:rPr>
        <w:t>Refer MSC Circular 586 on the IALA/IAPH/IMPA World VTS Guide</w:t>
      </w:r>
    </w:p>
  </w:footnote>
  <w:footnote w:id="5">
    <w:p w14:paraId="2A3707A5" w14:textId="77777777" w:rsidR="00F727CC" w:rsidRDefault="00F727CC" w:rsidP="001C5A24">
      <w:pPr>
        <w:pStyle w:val="FootnoteText"/>
      </w:pPr>
      <w:r>
        <w:rPr>
          <w:rStyle w:val="FootnoteReference"/>
          <w:rFonts w:eastAsia="Calibri"/>
        </w:rPr>
        <w:footnoteRef/>
      </w:r>
      <w:r>
        <w:t xml:space="preserve"> </w:t>
      </w:r>
      <w:r>
        <w:rPr>
          <w:lang w:val="en-US"/>
        </w:rPr>
        <w:t>Refer to the Guidelines and Criteria for Ship Reporting Systems, Para 2.2, Communication (IMO Resolution MSC 43(64))</w:t>
      </w:r>
    </w:p>
  </w:footnote>
  <w:footnote w:id="6">
    <w:p w14:paraId="1C2D13C5" w14:textId="77777777" w:rsidR="00F727CC" w:rsidRPr="00E93717" w:rsidRDefault="00F727CC">
      <w:pPr>
        <w:pStyle w:val="FootnoteText"/>
      </w:pPr>
      <w:ins w:id="654" w:author="Paul Owen" w:date="2011-09-21T11:42:00Z">
        <w:r>
          <w:rPr>
            <w:rStyle w:val="FootnoteReference"/>
            <w:rFonts w:eastAsia="Calibri"/>
          </w:rPr>
          <w:footnoteRef/>
        </w:r>
        <w:r>
          <w:t xml:space="preserve"> </w:t>
        </w:r>
        <w:r w:rsidRPr="00E93717">
          <w:t>Refer to the Guidelines and Criteria for Ship Reporting Systems.  Resolution MSC.43(64) , as amended by resolutions MSC.111(73) and MSC.189(79).</w:t>
        </w:r>
      </w:ins>
    </w:p>
  </w:footnote>
  <w:footnote w:id="7">
    <w:p w14:paraId="085C2358" w14:textId="77777777" w:rsidR="00361417" w:rsidRDefault="00361417" w:rsidP="00361417">
      <w:pPr>
        <w:pStyle w:val="Footer"/>
        <w:rPr>
          <w:ins w:id="742" w:author="Thomas" w:date="2012-03-20T10:18:00Z"/>
        </w:rPr>
      </w:pPr>
      <w:ins w:id="743" w:author="Thomas" w:date="2012-03-20T10:18:00Z">
        <w:r>
          <w:rPr>
            <w:rStyle w:val="FootnoteReference"/>
          </w:rPr>
          <w:footnoteRef/>
        </w:r>
        <w:r>
          <w:t xml:space="preserve"> </w:t>
        </w:r>
        <w:r w:rsidR="00273574" w:rsidRPr="00273574">
          <w:rPr>
            <w:sz w:val="20"/>
            <w:szCs w:val="20"/>
            <w:lang w:val="en-US"/>
            <w:rPrChange w:id="744" w:author="Thomas" w:date="2012-03-20T10:19:00Z">
              <w:rPr>
                <w:lang w:val="en-US"/>
              </w:rPr>
            </w:rPrChange>
          </w:rPr>
          <w:t>Refer to IALA Recommendation V-127 – Operational Procedures for VTS</w:t>
        </w:r>
      </w:ins>
    </w:p>
    <w:p w14:paraId="51C491FA" w14:textId="77777777" w:rsidR="00361417" w:rsidRDefault="00361417" w:rsidP="00361417">
      <w:pPr>
        <w:pStyle w:val="Footer"/>
        <w:rPr>
          <w:ins w:id="745" w:author="Thomas" w:date="2012-03-20T10:18:00Z"/>
        </w:rPr>
      </w:pPr>
    </w:p>
    <w:p w14:paraId="7D2107B2" w14:textId="77777777" w:rsidR="00361417" w:rsidRPr="00361417" w:rsidRDefault="00361417">
      <w:pPr>
        <w:pStyle w:val="FootnoteText"/>
        <w:rPr>
          <w:lang w:val="en-US"/>
          <w:rPrChange w:id="746" w:author="Thomas" w:date="2012-03-20T10:18:00Z">
            <w:rPr/>
          </w:rPrChange>
        </w:rPr>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AD1704" w14:textId="77777777" w:rsidR="00337B48" w:rsidRDefault="00337B4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EE8DE5" w14:textId="77777777" w:rsidR="00337B48" w:rsidRDefault="00337B48">
    <w:pPr>
      <w:pStyle w:val="Header"/>
    </w:pPr>
    <w:r>
      <w:tab/>
    </w:r>
    <w:r>
      <w:tab/>
      <w:t>VTS35/6</w:t>
    </w:r>
    <w:bookmarkStart w:id="894" w:name="_GoBack"/>
    <w:bookmarkEnd w:id="894"/>
  </w:p>
  <w:p w14:paraId="44C6854C" w14:textId="77777777" w:rsidR="00F71F81" w:rsidRDefault="001A6786">
    <w:pPr>
      <w:pStyle w:val="Header"/>
    </w:pPr>
    <w:r>
      <w:tab/>
    </w:r>
    <w:r>
      <w:tab/>
    </w:r>
    <w:r w:rsidR="00337B48">
      <w:t xml:space="preserve">Formerly </w:t>
    </w:r>
    <w:r>
      <w:t>VTS34/WG1/WP1</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04D484" w14:textId="77777777" w:rsidR="00337B48" w:rsidRDefault="00337B4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37D2D994"/>
    <w:lvl w:ilvl="0">
      <w:start w:val="1"/>
      <w:numFmt w:val="decimal"/>
      <w:lvlText w:val="%1."/>
      <w:lvlJc w:val="left"/>
      <w:pPr>
        <w:tabs>
          <w:tab w:val="num" w:pos="360"/>
        </w:tabs>
        <w:ind w:left="360" w:hanging="360"/>
      </w:pPr>
    </w:lvl>
  </w:abstractNum>
  <w:abstractNum w:abstractNumId="1">
    <w:nsid w:val="FFFFFF89"/>
    <w:multiLevelType w:val="singleLevel"/>
    <w:tmpl w:val="BFD27A3E"/>
    <w:lvl w:ilvl="0">
      <w:start w:val="1"/>
      <w:numFmt w:val="bullet"/>
      <w:lvlText w:val=""/>
      <w:lvlJc w:val="left"/>
      <w:pPr>
        <w:tabs>
          <w:tab w:val="num" w:pos="360"/>
        </w:tabs>
        <w:ind w:left="360" w:hanging="360"/>
      </w:pPr>
      <w:rPr>
        <w:rFonts w:ascii="Symbol" w:hAnsi="Symbol" w:hint="default"/>
      </w:rPr>
    </w:lvl>
  </w:abstractNum>
  <w:abstractNum w:abstractNumId="2">
    <w:nsid w:val="00000002"/>
    <w:multiLevelType w:val="multilevel"/>
    <w:tmpl w:val="00000002"/>
    <w:name w:val="WW8Num14"/>
    <w:lvl w:ilvl="0">
      <w:start w:val="1"/>
      <w:numFmt w:val="bullet"/>
      <w:lvlText w:val=""/>
      <w:lvlJc w:val="left"/>
      <w:pPr>
        <w:tabs>
          <w:tab w:val="num" w:pos="720"/>
        </w:tabs>
        <w:ind w:left="720" w:hanging="360"/>
      </w:pPr>
      <w:rPr>
        <w:rFonts w:ascii="Symbol" w:hAnsi="Symbol" w:cs="Times New Roman"/>
        <w:b w:val="0"/>
        <w:bCs w:val="0"/>
        <w:i w:val="0"/>
        <w:iCs w:val="0"/>
        <w:caps w:val="0"/>
        <w:smallCaps w:val="0"/>
        <w:strike w:val="0"/>
        <w:dstrike w:val="0"/>
        <w:outline w:val="0"/>
        <w:shadow w:val="0"/>
        <w:vanish w:val="0"/>
        <w:spacing w:val="0"/>
        <w:kern w:val="1"/>
        <w:position w:val="0"/>
        <w:sz w:val="24"/>
        <w:u w:val="none"/>
        <w:vertAlign w:val="baseline"/>
      </w:rPr>
    </w:lvl>
    <w:lvl w:ilvl="1">
      <w:start w:val="1"/>
      <w:numFmt w:val="bullet"/>
      <w:lvlText w:val="◦"/>
      <w:lvlJc w:val="left"/>
      <w:pPr>
        <w:tabs>
          <w:tab w:val="num" w:pos="1080"/>
        </w:tabs>
        <w:ind w:left="1080" w:hanging="360"/>
      </w:pPr>
      <w:rPr>
        <w:rFonts w:ascii="OpenSymbol" w:hAnsi="OpenSymbol" w:cs="Times New Roman"/>
      </w:rPr>
    </w:lvl>
    <w:lvl w:ilvl="2">
      <w:start w:val="1"/>
      <w:numFmt w:val="bullet"/>
      <w:lvlText w:val="▪"/>
      <w:lvlJc w:val="left"/>
      <w:pPr>
        <w:tabs>
          <w:tab w:val="num" w:pos="1440"/>
        </w:tabs>
        <w:ind w:left="1440" w:hanging="360"/>
      </w:pPr>
      <w:rPr>
        <w:rFonts w:ascii="OpenSymbol" w:hAnsi="OpenSymbol" w:cs="Times New Roman"/>
      </w:rPr>
    </w:lvl>
    <w:lvl w:ilvl="3">
      <w:start w:val="1"/>
      <w:numFmt w:val="bullet"/>
      <w:lvlText w:val=""/>
      <w:lvlJc w:val="left"/>
      <w:pPr>
        <w:tabs>
          <w:tab w:val="num" w:pos="1800"/>
        </w:tabs>
        <w:ind w:left="1800" w:hanging="360"/>
      </w:pPr>
      <w:rPr>
        <w:rFonts w:ascii="Symbol" w:hAnsi="Symbol" w:cs="Times New Roman"/>
        <w:b w:val="0"/>
        <w:bCs w:val="0"/>
        <w:i w:val="0"/>
        <w:iCs w:val="0"/>
        <w:caps w:val="0"/>
        <w:smallCaps w:val="0"/>
        <w:strike w:val="0"/>
        <w:dstrike w:val="0"/>
        <w:outline w:val="0"/>
        <w:shadow w:val="0"/>
        <w:vanish w:val="0"/>
        <w:spacing w:val="0"/>
        <w:kern w:val="1"/>
        <w:position w:val="0"/>
        <w:sz w:val="24"/>
        <w:u w:val="none"/>
        <w:vertAlign w:val="baseline"/>
      </w:rPr>
    </w:lvl>
    <w:lvl w:ilvl="4">
      <w:start w:val="1"/>
      <w:numFmt w:val="bullet"/>
      <w:lvlText w:val="◦"/>
      <w:lvlJc w:val="left"/>
      <w:pPr>
        <w:tabs>
          <w:tab w:val="num" w:pos="2160"/>
        </w:tabs>
        <w:ind w:left="2160" w:hanging="360"/>
      </w:pPr>
      <w:rPr>
        <w:rFonts w:ascii="OpenSymbol" w:hAnsi="OpenSymbol" w:cs="Times New Roman"/>
      </w:rPr>
    </w:lvl>
    <w:lvl w:ilvl="5">
      <w:start w:val="1"/>
      <w:numFmt w:val="bullet"/>
      <w:lvlText w:val="▪"/>
      <w:lvlJc w:val="left"/>
      <w:pPr>
        <w:tabs>
          <w:tab w:val="num" w:pos="2520"/>
        </w:tabs>
        <w:ind w:left="2520" w:hanging="360"/>
      </w:pPr>
      <w:rPr>
        <w:rFonts w:ascii="OpenSymbol" w:hAnsi="OpenSymbol" w:cs="Times New Roman"/>
      </w:rPr>
    </w:lvl>
    <w:lvl w:ilvl="6">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outline w:val="0"/>
        <w:shadow w:val="0"/>
        <w:vanish w:val="0"/>
        <w:spacing w:val="0"/>
        <w:kern w:val="1"/>
        <w:position w:val="0"/>
        <w:sz w:val="24"/>
        <w:u w:val="none"/>
        <w:vertAlign w:val="baseline"/>
      </w:rPr>
    </w:lvl>
    <w:lvl w:ilvl="7">
      <w:start w:val="1"/>
      <w:numFmt w:val="bullet"/>
      <w:lvlText w:val="◦"/>
      <w:lvlJc w:val="left"/>
      <w:pPr>
        <w:tabs>
          <w:tab w:val="num" w:pos="3240"/>
        </w:tabs>
        <w:ind w:left="3240" w:hanging="360"/>
      </w:pPr>
      <w:rPr>
        <w:rFonts w:ascii="OpenSymbol" w:hAnsi="OpenSymbol" w:cs="Times New Roman"/>
      </w:rPr>
    </w:lvl>
    <w:lvl w:ilvl="8">
      <w:start w:val="1"/>
      <w:numFmt w:val="bullet"/>
      <w:lvlText w:val="▪"/>
      <w:lvlJc w:val="left"/>
      <w:pPr>
        <w:tabs>
          <w:tab w:val="num" w:pos="3600"/>
        </w:tabs>
        <w:ind w:left="3600" w:hanging="360"/>
      </w:pPr>
      <w:rPr>
        <w:rFonts w:ascii="OpenSymbol" w:hAnsi="OpenSymbol" w:cs="Times New Roman"/>
      </w:rPr>
    </w:lvl>
  </w:abstractNum>
  <w:abstractNum w:abstractNumId="3">
    <w:nsid w:val="00000003"/>
    <w:multiLevelType w:val="multilevel"/>
    <w:tmpl w:val="00000003"/>
    <w:name w:val="WW8Num15"/>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4"/>
    <w:multiLevelType w:val="multilevel"/>
    <w:tmpl w:val="00000004"/>
    <w:name w:val="WW8Num16"/>
    <w:lvl w:ilvl="0">
      <w:start w:val="1"/>
      <w:numFmt w:val="bullet"/>
      <w:lvlText w:val=""/>
      <w:lvlJc w:val="left"/>
      <w:pPr>
        <w:tabs>
          <w:tab w:val="num" w:pos="720"/>
        </w:tabs>
        <w:ind w:left="720" w:hanging="360"/>
      </w:pPr>
      <w:rPr>
        <w:rFonts w:ascii="Symbol" w:hAnsi="Symbol" w:cs="Times New Roman"/>
        <w:b w:val="0"/>
        <w:i w:val="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Times New Roman"/>
        <w:b w:val="0"/>
        <w:i w:val="0"/>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Times New Roman"/>
        <w:b w:val="0"/>
        <w:i w:val="0"/>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0000005"/>
    <w:multiLevelType w:val="multilevel"/>
    <w:tmpl w:val="00000005"/>
    <w:name w:val="WW8Num17"/>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nsid w:val="022C7FB6"/>
    <w:multiLevelType w:val="hybridMultilevel"/>
    <w:tmpl w:val="5E5ED76C"/>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hint="default"/>
      </w:rPr>
    </w:lvl>
    <w:lvl w:ilvl="8" w:tplc="041D0005">
      <w:start w:val="1"/>
      <w:numFmt w:val="bullet"/>
      <w:lvlText w:val=""/>
      <w:lvlJc w:val="left"/>
      <w:pPr>
        <w:ind w:left="6480" w:hanging="360"/>
      </w:pPr>
      <w:rPr>
        <w:rFonts w:ascii="Wingdings" w:hAnsi="Wingdings" w:hint="default"/>
      </w:rPr>
    </w:lvl>
  </w:abstractNum>
  <w:abstractNum w:abstractNumId="7">
    <w:nsid w:val="03A21C71"/>
    <w:multiLevelType w:val="hybridMultilevel"/>
    <w:tmpl w:val="61E60816"/>
    <w:lvl w:ilvl="0" w:tplc="A156C9CC">
      <w:start w:val="1"/>
      <w:numFmt w:val="decimal"/>
      <w:pStyle w:val="Appendix"/>
      <w:lvlText w:val="APPENDIX %1"/>
      <w:lvlJc w:val="left"/>
      <w:pPr>
        <w:ind w:left="360" w:hanging="360"/>
      </w:pPr>
      <w:rPr>
        <w:rFonts w:ascii="Arial" w:hAnsi="Arial" w:cs="Times New Roman" w:hint="default"/>
        <w:b/>
        <w:i w:val="0"/>
        <w:sz w:val="28"/>
        <w:szCs w:val="28"/>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8">
    <w:nsid w:val="076F5DB0"/>
    <w:multiLevelType w:val="multilevel"/>
    <w:tmpl w:val="03E4BE7E"/>
    <w:lvl w:ilvl="0">
      <w:start w:val="3"/>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9">
    <w:nsid w:val="102335B8"/>
    <w:multiLevelType w:val="hybridMultilevel"/>
    <w:tmpl w:val="06C2B1B0"/>
    <w:lvl w:ilvl="0" w:tplc="0C090005">
      <w:start w:val="1"/>
      <w:numFmt w:val="bullet"/>
      <w:lvlText w:val=""/>
      <w:lvlJc w:val="left"/>
      <w:pPr>
        <w:tabs>
          <w:tab w:val="num" w:pos="720"/>
        </w:tabs>
        <w:ind w:left="720" w:hanging="360"/>
      </w:pPr>
      <w:rPr>
        <w:rFonts w:ascii="Wingdings" w:hAnsi="Wingdings" w:hint="default"/>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0">
    <w:nsid w:val="172056DB"/>
    <w:multiLevelType w:val="hybridMultilevel"/>
    <w:tmpl w:val="A0D6B98E"/>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nsid w:val="19C37E91"/>
    <w:multiLevelType w:val="multilevel"/>
    <w:tmpl w:val="1E702340"/>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992"/>
        </w:tabs>
        <w:ind w:left="992" w:hanging="992"/>
      </w:pPr>
    </w:lvl>
    <w:lvl w:ilvl="3">
      <w:start w:val="1"/>
      <w:numFmt w:val="decimal"/>
      <w:pStyle w:val="Heading4"/>
      <w:lvlText w:val="%1.%2.%3.%4"/>
      <w:lvlJc w:val="left"/>
      <w:pPr>
        <w:tabs>
          <w:tab w:val="num" w:pos="1134"/>
        </w:tabs>
        <w:ind w:left="1134" w:hanging="113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2">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3">
    <w:nsid w:val="22205E89"/>
    <w:multiLevelType w:val="hybridMultilevel"/>
    <w:tmpl w:val="A572A9BE"/>
    <w:lvl w:ilvl="0" w:tplc="041D0001">
      <w:start w:val="1"/>
      <w:numFmt w:val="bullet"/>
      <w:lvlText w:val=""/>
      <w:lvlJc w:val="left"/>
      <w:pPr>
        <w:ind w:left="720" w:hanging="360"/>
      </w:pPr>
      <w:rPr>
        <w:rFonts w:ascii="Symbol" w:hAnsi="Symbol" w:hint="default"/>
      </w:rPr>
    </w:lvl>
    <w:lvl w:ilvl="1" w:tplc="53A2D73E">
      <w:start w:val="6"/>
      <w:numFmt w:val="bullet"/>
      <w:lvlText w:val="•"/>
      <w:lvlJc w:val="left"/>
      <w:pPr>
        <w:ind w:left="1440" w:hanging="360"/>
      </w:pPr>
      <w:rPr>
        <w:rFonts w:ascii="Arial" w:eastAsia="Times New Roman" w:hAnsi="Arial"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hint="default"/>
      </w:rPr>
    </w:lvl>
    <w:lvl w:ilvl="8" w:tplc="041D0005">
      <w:start w:val="1"/>
      <w:numFmt w:val="bullet"/>
      <w:lvlText w:val=""/>
      <w:lvlJc w:val="left"/>
      <w:pPr>
        <w:ind w:left="6480" w:hanging="360"/>
      </w:pPr>
      <w:rPr>
        <w:rFonts w:ascii="Wingdings" w:hAnsi="Wingdings" w:hint="default"/>
      </w:rPr>
    </w:lvl>
  </w:abstractNum>
  <w:abstractNum w:abstractNumId="14">
    <w:nsid w:val="249E0B44"/>
    <w:multiLevelType w:val="multilevel"/>
    <w:tmpl w:val="DCCABA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25015235"/>
    <w:multiLevelType w:val="hybridMultilevel"/>
    <w:tmpl w:val="29225C26"/>
    <w:lvl w:ilvl="0" w:tplc="0C090005">
      <w:start w:val="1"/>
      <w:numFmt w:val="bullet"/>
      <w:lvlText w:val=""/>
      <w:lvlJc w:val="left"/>
      <w:pPr>
        <w:tabs>
          <w:tab w:val="num" w:pos="720"/>
        </w:tabs>
        <w:ind w:left="720" w:hanging="360"/>
      </w:pPr>
      <w:rPr>
        <w:rFonts w:ascii="Wingdings" w:hAnsi="Wingdings" w:hint="default"/>
      </w:rPr>
    </w:lvl>
    <w:lvl w:ilvl="1" w:tplc="E1CE5158">
      <w:start w:val="3"/>
      <w:numFmt w:val="decimal"/>
      <w:lvlText w:val="%2."/>
      <w:lvlJc w:val="left"/>
      <w:pPr>
        <w:tabs>
          <w:tab w:val="num" w:pos="1800"/>
        </w:tabs>
        <w:ind w:left="1800" w:hanging="72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6">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7">
    <w:nsid w:val="26CB7490"/>
    <w:multiLevelType w:val="hybridMultilevel"/>
    <w:tmpl w:val="F7C24FFE"/>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hint="default"/>
      </w:rPr>
    </w:lvl>
    <w:lvl w:ilvl="8" w:tplc="041D0005">
      <w:start w:val="1"/>
      <w:numFmt w:val="bullet"/>
      <w:lvlText w:val=""/>
      <w:lvlJc w:val="left"/>
      <w:pPr>
        <w:ind w:left="6480" w:hanging="360"/>
      </w:pPr>
      <w:rPr>
        <w:rFonts w:ascii="Wingdings" w:hAnsi="Wingdings" w:hint="default"/>
      </w:rPr>
    </w:lvl>
  </w:abstractNum>
  <w:abstractNum w:abstractNumId="18">
    <w:nsid w:val="2B883CE9"/>
    <w:multiLevelType w:val="multilevel"/>
    <w:tmpl w:val="145A1EE8"/>
    <w:lvl w:ilvl="0">
      <w:start w:val="6"/>
      <w:numFmt w:val="decimal"/>
      <w:lvlText w:val="%1"/>
      <w:lvlJc w:val="left"/>
      <w:pPr>
        <w:ind w:left="480" w:hanging="480"/>
      </w:pPr>
      <w:rPr>
        <w:rFonts w:cs="Times New Roman" w:hint="default"/>
      </w:rPr>
    </w:lvl>
    <w:lvl w:ilvl="1">
      <w:start w:val="2"/>
      <w:numFmt w:val="decimal"/>
      <w:lvlText w:val="%1.%2"/>
      <w:lvlJc w:val="left"/>
      <w:pPr>
        <w:ind w:left="840" w:hanging="480"/>
      </w:pPr>
      <w:rPr>
        <w:rFonts w:cs="Times New Roman" w:hint="default"/>
      </w:rPr>
    </w:lvl>
    <w:lvl w:ilvl="2">
      <w:start w:val="5"/>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9">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nsid w:val="3A132CB0"/>
    <w:multiLevelType w:val="multilevel"/>
    <w:tmpl w:val="DAC2D876"/>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5.%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1" w:tplc="08090019">
      <w:start w:val="1"/>
      <w:numFmt w:val="lowerLetter"/>
      <w:lvlText w:val="%2."/>
      <w:lvlJc w:val="left"/>
      <w:pPr>
        <w:ind w:left="8594" w:hanging="360"/>
      </w:pPr>
      <w:rPr>
        <w:rFonts w:cs="Times New Roman"/>
      </w:rPr>
    </w:lvl>
    <w:lvl w:ilvl="2" w:tplc="0809001B">
      <w:start w:val="1"/>
      <w:numFmt w:val="lowerRoman"/>
      <w:lvlText w:val="%3."/>
      <w:lvlJc w:val="right"/>
      <w:pPr>
        <w:ind w:left="9314" w:hanging="180"/>
      </w:pPr>
      <w:rPr>
        <w:rFonts w:cs="Times New Roman"/>
      </w:rPr>
    </w:lvl>
    <w:lvl w:ilvl="3" w:tplc="0809000F">
      <w:start w:val="1"/>
      <w:numFmt w:val="decimal"/>
      <w:lvlText w:val="%4."/>
      <w:lvlJc w:val="left"/>
      <w:pPr>
        <w:ind w:left="10034" w:hanging="360"/>
      </w:pPr>
      <w:rPr>
        <w:rFonts w:cs="Times New Roman"/>
      </w:rPr>
    </w:lvl>
    <w:lvl w:ilvl="4" w:tplc="08090019">
      <w:start w:val="1"/>
      <w:numFmt w:val="lowerLetter"/>
      <w:lvlText w:val="%5."/>
      <w:lvlJc w:val="left"/>
      <w:pPr>
        <w:ind w:left="10754" w:hanging="360"/>
      </w:pPr>
      <w:rPr>
        <w:rFonts w:cs="Times New Roman"/>
      </w:rPr>
    </w:lvl>
    <w:lvl w:ilvl="5" w:tplc="0809001B">
      <w:start w:val="1"/>
      <w:numFmt w:val="lowerRoman"/>
      <w:lvlText w:val="%6."/>
      <w:lvlJc w:val="right"/>
      <w:pPr>
        <w:ind w:left="11474" w:hanging="180"/>
      </w:pPr>
      <w:rPr>
        <w:rFonts w:cs="Times New Roman"/>
      </w:rPr>
    </w:lvl>
    <w:lvl w:ilvl="6" w:tplc="0809000F">
      <w:start w:val="1"/>
      <w:numFmt w:val="decimal"/>
      <w:lvlText w:val="%7."/>
      <w:lvlJc w:val="left"/>
      <w:pPr>
        <w:ind w:left="12194" w:hanging="360"/>
      </w:pPr>
      <w:rPr>
        <w:rFonts w:cs="Times New Roman"/>
      </w:rPr>
    </w:lvl>
    <w:lvl w:ilvl="7" w:tplc="08090019">
      <w:start w:val="1"/>
      <w:numFmt w:val="lowerLetter"/>
      <w:lvlText w:val="%8."/>
      <w:lvlJc w:val="left"/>
      <w:pPr>
        <w:ind w:left="12914" w:hanging="360"/>
      </w:pPr>
      <w:rPr>
        <w:rFonts w:cs="Times New Roman"/>
      </w:rPr>
    </w:lvl>
    <w:lvl w:ilvl="8" w:tplc="0809001B">
      <w:start w:val="1"/>
      <w:numFmt w:val="lowerRoman"/>
      <w:lvlText w:val="%9."/>
      <w:lvlJc w:val="right"/>
      <w:pPr>
        <w:ind w:left="13634" w:hanging="180"/>
      </w:pPr>
      <w:rPr>
        <w:rFonts w:cs="Times New Roman"/>
      </w:rPr>
    </w:lvl>
  </w:abstractNum>
  <w:abstractNum w:abstractNumId="22">
    <w:nsid w:val="44041789"/>
    <w:multiLevelType w:val="multilevel"/>
    <w:tmpl w:val="1622765C"/>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1"/>
      <w:lvlText w:val="%2."/>
      <w:lvlJc w:val="left"/>
      <w:pPr>
        <w:tabs>
          <w:tab w:val="num" w:pos="1134"/>
        </w:tabs>
        <w:ind w:left="1134" w:hanging="567"/>
      </w:pPr>
    </w:lvl>
    <w:lvl w:ilvl="2">
      <w:start w:val="1"/>
      <w:numFmt w:val="lowerRoman"/>
      <w:pStyle w:val="List1indent2"/>
      <w:lvlText w:val="%3."/>
      <w:lvlJc w:val="left"/>
      <w:pPr>
        <w:tabs>
          <w:tab w:val="num" w:pos="1701"/>
        </w:tabs>
        <w:ind w:left="1701" w:hanging="567"/>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BC63137"/>
    <w:multiLevelType w:val="hybridMultilevel"/>
    <w:tmpl w:val="A3D6DEC8"/>
    <w:lvl w:ilvl="0" w:tplc="E1C4E124">
      <w:start w:val="1"/>
      <w:numFmt w:val="bullet"/>
      <w:pStyle w:val="Bullet1"/>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4">
    <w:nsid w:val="4D051121"/>
    <w:multiLevelType w:val="hybridMultilevel"/>
    <w:tmpl w:val="A1166356"/>
    <w:lvl w:ilvl="0" w:tplc="E2B0300E">
      <w:start w:val="1"/>
      <w:numFmt w:val="decimal"/>
      <w:lvlText w:val="%1."/>
      <w:lvlJc w:val="left"/>
      <w:pPr>
        <w:tabs>
          <w:tab w:val="num" w:pos="1080"/>
        </w:tabs>
        <w:ind w:left="1080" w:hanging="720"/>
      </w:pPr>
      <w:rPr>
        <w:rFonts w:hint="default"/>
      </w:rPr>
    </w:lvl>
    <w:lvl w:ilvl="1" w:tplc="040C0003">
      <w:start w:val="1"/>
      <w:numFmt w:val="decimal"/>
      <w:lvlText w:val="%2."/>
      <w:lvlJc w:val="left"/>
      <w:pPr>
        <w:tabs>
          <w:tab w:val="num" w:pos="1800"/>
        </w:tabs>
        <w:ind w:left="1800" w:hanging="720"/>
      </w:pPr>
      <w:rPr>
        <w:rFonts w:hint="default"/>
      </w:r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25">
    <w:nsid w:val="503E1FDF"/>
    <w:multiLevelType w:val="hybridMultilevel"/>
    <w:tmpl w:val="EB46618E"/>
    <w:lvl w:ilvl="0" w:tplc="0406000F">
      <w:start w:val="1"/>
      <w:numFmt w:val="decimal"/>
      <w:lvlText w:val="%1."/>
      <w:lvlJc w:val="left"/>
      <w:pPr>
        <w:ind w:left="1440" w:hanging="360"/>
      </w:pPr>
      <w:rPr>
        <w:rFonts w:hint="default"/>
      </w:rPr>
    </w:lvl>
    <w:lvl w:ilvl="1" w:tplc="04060003" w:tentative="1">
      <w:start w:val="1"/>
      <w:numFmt w:val="bullet"/>
      <w:lvlText w:val="o"/>
      <w:lvlJc w:val="left"/>
      <w:pPr>
        <w:ind w:left="2160" w:hanging="360"/>
      </w:pPr>
      <w:rPr>
        <w:rFonts w:ascii="Courier New" w:hAnsi="Courier New" w:cs="PMingLiU" w:hint="default"/>
      </w:rPr>
    </w:lvl>
    <w:lvl w:ilvl="2" w:tplc="04060005" w:tentative="1">
      <w:start w:val="1"/>
      <w:numFmt w:val="bullet"/>
      <w:lvlText w:val=""/>
      <w:lvlJc w:val="left"/>
      <w:pPr>
        <w:ind w:left="2880" w:hanging="360"/>
      </w:pPr>
      <w:rPr>
        <w:rFonts w:ascii="Wingdings" w:hAnsi="Wingdings" w:hint="default"/>
      </w:rPr>
    </w:lvl>
    <w:lvl w:ilvl="3" w:tplc="04060001" w:tentative="1">
      <w:start w:val="1"/>
      <w:numFmt w:val="bullet"/>
      <w:lvlText w:val=""/>
      <w:lvlJc w:val="left"/>
      <w:pPr>
        <w:ind w:left="3600" w:hanging="360"/>
      </w:pPr>
      <w:rPr>
        <w:rFonts w:ascii="Symbol" w:hAnsi="Symbol" w:hint="default"/>
      </w:rPr>
    </w:lvl>
    <w:lvl w:ilvl="4" w:tplc="04060003" w:tentative="1">
      <w:start w:val="1"/>
      <w:numFmt w:val="bullet"/>
      <w:lvlText w:val="o"/>
      <w:lvlJc w:val="left"/>
      <w:pPr>
        <w:ind w:left="4320" w:hanging="360"/>
      </w:pPr>
      <w:rPr>
        <w:rFonts w:ascii="Courier New" w:hAnsi="Courier New" w:cs="PMingLiU" w:hint="default"/>
      </w:rPr>
    </w:lvl>
    <w:lvl w:ilvl="5" w:tplc="04060005" w:tentative="1">
      <w:start w:val="1"/>
      <w:numFmt w:val="bullet"/>
      <w:lvlText w:val=""/>
      <w:lvlJc w:val="left"/>
      <w:pPr>
        <w:ind w:left="5040" w:hanging="360"/>
      </w:pPr>
      <w:rPr>
        <w:rFonts w:ascii="Wingdings" w:hAnsi="Wingdings" w:hint="default"/>
      </w:rPr>
    </w:lvl>
    <w:lvl w:ilvl="6" w:tplc="04060001" w:tentative="1">
      <w:start w:val="1"/>
      <w:numFmt w:val="bullet"/>
      <w:lvlText w:val=""/>
      <w:lvlJc w:val="left"/>
      <w:pPr>
        <w:ind w:left="5760" w:hanging="360"/>
      </w:pPr>
      <w:rPr>
        <w:rFonts w:ascii="Symbol" w:hAnsi="Symbol" w:hint="default"/>
      </w:rPr>
    </w:lvl>
    <w:lvl w:ilvl="7" w:tplc="04060003" w:tentative="1">
      <w:start w:val="1"/>
      <w:numFmt w:val="bullet"/>
      <w:lvlText w:val="o"/>
      <w:lvlJc w:val="left"/>
      <w:pPr>
        <w:ind w:left="6480" w:hanging="360"/>
      </w:pPr>
      <w:rPr>
        <w:rFonts w:ascii="Courier New" w:hAnsi="Courier New" w:cs="PMingLiU" w:hint="default"/>
      </w:rPr>
    </w:lvl>
    <w:lvl w:ilvl="8" w:tplc="04060005" w:tentative="1">
      <w:start w:val="1"/>
      <w:numFmt w:val="bullet"/>
      <w:lvlText w:val=""/>
      <w:lvlJc w:val="left"/>
      <w:pPr>
        <w:ind w:left="7200" w:hanging="360"/>
      </w:pPr>
      <w:rPr>
        <w:rFonts w:ascii="Wingdings" w:hAnsi="Wingdings" w:hint="default"/>
      </w:rPr>
    </w:lvl>
  </w:abstractNum>
  <w:abstractNum w:abstractNumId="26">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nsid w:val="5C834553"/>
    <w:multiLevelType w:val="multilevel"/>
    <w:tmpl w:val="1A74188A"/>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8">
    <w:nsid w:val="5E1473EA"/>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nsid w:val="60585238"/>
    <w:multiLevelType w:val="multilevel"/>
    <w:tmpl w:val="E5C073D0"/>
    <w:lvl w:ilvl="0">
      <w:start w:val="1"/>
      <w:numFmt w:val="decimal"/>
      <w:pStyle w:val="Annex"/>
      <w:lvlText w:val="ANNEX %1"/>
      <w:lvlJc w:val="left"/>
      <w:pPr>
        <w:ind w:left="360" w:hanging="360"/>
      </w:pPr>
      <w:rPr>
        <w:rFonts w:ascii="Arial" w:hAnsi="Arial" w:cs="Times New Roman" w:hint="default"/>
        <w:b/>
        <w:bCs w:val="0"/>
        <w:i w:val="0"/>
        <w:iCs w:val="0"/>
        <w:caps w:val="0"/>
        <w:smallCaps w:val="0"/>
        <w:strike w:val="0"/>
        <w:dstrike w:val="0"/>
        <w:outline w:val="0"/>
        <w:shadow w:val="0"/>
        <w:emboss w:val="0"/>
        <w:imprint w:val="0"/>
        <w:vanish w:val="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31">
    <w:nsid w:val="65500958"/>
    <w:multiLevelType w:val="hybridMultilevel"/>
    <w:tmpl w:val="4B661246"/>
    <w:lvl w:ilvl="0" w:tplc="E2B0300E">
      <w:start w:val="1"/>
      <w:numFmt w:val="bullet"/>
      <w:lvlText w:val=""/>
      <w:lvlJc w:val="left"/>
      <w:pPr>
        <w:tabs>
          <w:tab w:val="num" w:pos="861"/>
        </w:tabs>
        <w:ind w:left="861" w:hanging="501"/>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nsid w:val="658150A5"/>
    <w:multiLevelType w:val="hybridMultilevel"/>
    <w:tmpl w:val="2A2AEAAA"/>
    <w:lvl w:ilvl="0" w:tplc="041D0001">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33">
    <w:nsid w:val="69C048A8"/>
    <w:multiLevelType w:val="multilevel"/>
    <w:tmpl w:val="F27E7DA6"/>
    <w:lvl w:ilvl="0">
      <w:start w:val="1"/>
      <w:numFmt w:val="decimal"/>
      <w:lvlText w:val="%1."/>
      <w:lvlJc w:val="left"/>
      <w:pPr>
        <w:ind w:left="720" w:hanging="360"/>
      </w:pPr>
      <w:rPr>
        <w:rFonts w:hint="default"/>
      </w:rPr>
    </w:lvl>
    <w:lvl w:ilvl="1">
      <w:start w:val="1"/>
      <w:numFmt w:val="decimal"/>
      <w:isLgl/>
      <w:lvlText w:val="%1.%2"/>
      <w:lvlJc w:val="left"/>
      <w:pPr>
        <w:ind w:left="760"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nsid w:val="6FD87764"/>
    <w:multiLevelType w:val="hybridMultilevel"/>
    <w:tmpl w:val="6C182CA6"/>
    <w:lvl w:ilvl="0" w:tplc="0406000F">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PMingLiU"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PMingLiU"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PMingLiU" w:hint="default"/>
      </w:rPr>
    </w:lvl>
    <w:lvl w:ilvl="8" w:tplc="04060005" w:tentative="1">
      <w:start w:val="1"/>
      <w:numFmt w:val="bullet"/>
      <w:lvlText w:val=""/>
      <w:lvlJc w:val="left"/>
      <w:pPr>
        <w:ind w:left="6480" w:hanging="360"/>
      </w:pPr>
      <w:rPr>
        <w:rFonts w:ascii="Wingdings" w:hAnsi="Wingdings" w:hint="default"/>
      </w:rPr>
    </w:lvl>
  </w:abstractNum>
  <w:abstractNum w:abstractNumId="35">
    <w:nsid w:val="71B90B56"/>
    <w:multiLevelType w:val="hybridMultilevel"/>
    <w:tmpl w:val="99340268"/>
    <w:lvl w:ilvl="0" w:tplc="407E9C16">
      <w:start w:val="4"/>
      <w:numFmt w:val="bullet"/>
      <w:lvlText w:val=""/>
      <w:lvlJc w:val="left"/>
      <w:pPr>
        <w:ind w:left="720" w:hanging="360"/>
      </w:pPr>
      <w:rPr>
        <w:rFonts w:ascii="Symbol" w:eastAsia="Calibr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1EB106A"/>
    <w:multiLevelType w:val="hybridMultilevel"/>
    <w:tmpl w:val="BEBA7BD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7">
    <w:nsid w:val="727D7CC1"/>
    <w:multiLevelType w:val="multilevel"/>
    <w:tmpl w:val="98E65C6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8">
    <w:nsid w:val="793F4424"/>
    <w:multiLevelType w:val="hybridMultilevel"/>
    <w:tmpl w:val="C28E70DE"/>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hint="default"/>
      </w:rPr>
    </w:lvl>
    <w:lvl w:ilvl="8" w:tplc="04060005">
      <w:start w:val="1"/>
      <w:numFmt w:val="bullet"/>
      <w:lvlText w:val=""/>
      <w:lvlJc w:val="left"/>
      <w:pPr>
        <w:ind w:left="6480" w:hanging="360"/>
      </w:pPr>
      <w:rPr>
        <w:rFonts w:ascii="Wingdings" w:hAnsi="Wingdings" w:hint="default"/>
      </w:rPr>
    </w:lvl>
  </w:abstractNum>
  <w:abstractNum w:abstractNumId="39">
    <w:nsid w:val="7F57744D"/>
    <w:multiLevelType w:val="hybridMultilevel"/>
    <w:tmpl w:val="1408CCC0"/>
    <w:lvl w:ilvl="0" w:tplc="13AAD76C">
      <w:start w:val="1"/>
      <w:numFmt w:val="decimal"/>
      <w:lvlText w:val="%1."/>
      <w:lvlJc w:val="left"/>
      <w:pPr>
        <w:tabs>
          <w:tab w:val="num" w:pos="1174"/>
        </w:tabs>
        <w:ind w:left="1174" w:hanging="720"/>
      </w:pPr>
      <w:rPr>
        <w:rFonts w:hint="default"/>
      </w:rPr>
    </w:lvl>
    <w:lvl w:ilvl="1" w:tplc="040C0003" w:tentative="1">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0"/>
  </w:num>
  <w:num w:numId="7">
    <w:abstractNumId w:val="29"/>
  </w:num>
  <w:num w:numId="8">
    <w:abstractNumId w:val="7"/>
  </w:num>
  <w:num w:numId="9">
    <w:abstractNumId w:val="16"/>
  </w:num>
  <w:num w:numId="10">
    <w:abstractNumId w:val="21"/>
  </w:num>
  <w:num w:numId="11">
    <w:abstractNumId w:val="30"/>
  </w:num>
  <w:num w:numId="12">
    <w:abstractNumId w:val="12"/>
  </w:num>
  <w:num w:numId="13">
    <w:abstractNumId w:val="26"/>
  </w:num>
  <w:num w:numId="14">
    <w:abstractNumId w:val="19"/>
  </w:num>
  <w:num w:numId="15">
    <w:abstractNumId w:val="27"/>
  </w:num>
  <w:num w:numId="16">
    <w:abstractNumId w:val="6"/>
  </w:num>
  <w:num w:numId="17">
    <w:abstractNumId w:val="13"/>
  </w:num>
  <w:num w:numId="18">
    <w:abstractNumId w:val="38"/>
  </w:num>
  <w:num w:numId="19">
    <w:abstractNumId w:val="20"/>
  </w:num>
  <w:num w:numId="20">
    <w:abstractNumId w:val="17"/>
  </w:num>
  <w:num w:numId="21">
    <w:abstractNumId w:val="11"/>
  </w:num>
  <w:num w:numId="22">
    <w:abstractNumId w:val="36"/>
  </w:num>
  <w:num w:numId="23">
    <w:abstractNumId w:val="32"/>
  </w:num>
  <w:num w:numId="24">
    <w:abstractNumId w:val="18"/>
  </w:num>
  <w:num w:numId="25">
    <w:abstractNumId w:val="28"/>
  </w:num>
  <w:num w:numId="26">
    <w:abstractNumId w:val="14"/>
  </w:num>
  <w:num w:numId="27">
    <w:abstractNumId w:val="31"/>
  </w:num>
  <w:num w:numId="28">
    <w:abstractNumId w:val="23"/>
  </w:num>
  <w:num w:numId="29">
    <w:abstractNumId w:val="24"/>
  </w:num>
  <w:num w:numId="30">
    <w:abstractNumId w:val="39"/>
  </w:num>
  <w:num w:numId="31">
    <w:abstractNumId w:val="10"/>
  </w:num>
  <w:num w:numId="32">
    <w:abstractNumId w:val="2"/>
  </w:num>
  <w:num w:numId="33">
    <w:abstractNumId w:val="3"/>
  </w:num>
  <w:num w:numId="34">
    <w:abstractNumId w:val="4"/>
  </w:num>
  <w:num w:numId="35">
    <w:abstractNumId w:val="5"/>
  </w:num>
  <w:num w:numId="36">
    <w:abstractNumId w:val="37"/>
  </w:num>
  <w:num w:numId="37">
    <w:abstractNumId w:val="8"/>
  </w:num>
  <w:num w:numId="38">
    <w:abstractNumId w:val="34"/>
  </w:num>
  <w:num w:numId="39">
    <w:abstractNumId w:val="33"/>
  </w:num>
  <w:num w:numId="40">
    <w:abstractNumId w:val="25"/>
  </w:num>
  <w:num w:numId="4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E7915"/>
    <w:rsid w:val="00005CA2"/>
    <w:rsid w:val="00056171"/>
    <w:rsid w:val="001270C7"/>
    <w:rsid w:val="00152B1D"/>
    <w:rsid w:val="001809D8"/>
    <w:rsid w:val="001A21A4"/>
    <w:rsid w:val="001A6786"/>
    <w:rsid w:val="001C5A24"/>
    <w:rsid w:val="00273574"/>
    <w:rsid w:val="00317AB7"/>
    <w:rsid w:val="00332CA1"/>
    <w:rsid w:val="00337B48"/>
    <w:rsid w:val="00361417"/>
    <w:rsid w:val="003A2D15"/>
    <w:rsid w:val="003E457B"/>
    <w:rsid w:val="00441FB1"/>
    <w:rsid w:val="004479C3"/>
    <w:rsid w:val="00452792"/>
    <w:rsid w:val="004C1B16"/>
    <w:rsid w:val="004D3FE2"/>
    <w:rsid w:val="005131A2"/>
    <w:rsid w:val="00576317"/>
    <w:rsid w:val="006A3CAB"/>
    <w:rsid w:val="006B2092"/>
    <w:rsid w:val="006B3C7B"/>
    <w:rsid w:val="00763C88"/>
    <w:rsid w:val="00783D2E"/>
    <w:rsid w:val="007B165C"/>
    <w:rsid w:val="007C59A3"/>
    <w:rsid w:val="00824F10"/>
    <w:rsid w:val="00827A6D"/>
    <w:rsid w:val="00881670"/>
    <w:rsid w:val="008D4D73"/>
    <w:rsid w:val="009306FF"/>
    <w:rsid w:val="00962D24"/>
    <w:rsid w:val="00974E32"/>
    <w:rsid w:val="00985A6A"/>
    <w:rsid w:val="009B5A5B"/>
    <w:rsid w:val="009D1485"/>
    <w:rsid w:val="009E7084"/>
    <w:rsid w:val="009E7915"/>
    <w:rsid w:val="00A32D30"/>
    <w:rsid w:val="00A744D2"/>
    <w:rsid w:val="00AE57DB"/>
    <w:rsid w:val="00B96BBC"/>
    <w:rsid w:val="00BC307A"/>
    <w:rsid w:val="00BC7447"/>
    <w:rsid w:val="00BD1FF2"/>
    <w:rsid w:val="00BE0C0F"/>
    <w:rsid w:val="00C167C5"/>
    <w:rsid w:val="00C201C4"/>
    <w:rsid w:val="00C25729"/>
    <w:rsid w:val="00C36530"/>
    <w:rsid w:val="00C60AFA"/>
    <w:rsid w:val="00C671CB"/>
    <w:rsid w:val="00CF0531"/>
    <w:rsid w:val="00CF3873"/>
    <w:rsid w:val="00CF6613"/>
    <w:rsid w:val="00D038BF"/>
    <w:rsid w:val="00DC22CA"/>
    <w:rsid w:val="00DE5BED"/>
    <w:rsid w:val="00E93717"/>
    <w:rsid w:val="00E95634"/>
    <w:rsid w:val="00F27F16"/>
    <w:rsid w:val="00F43BDD"/>
    <w:rsid w:val="00F657E7"/>
    <w:rsid w:val="00F71F81"/>
    <w:rsid w:val="00F727CC"/>
    <w:rsid w:val="00F830F0"/>
    <w:rsid w:val="00F86ABC"/>
    <w:rsid w:val="00FA5D5A"/>
    <w:rsid w:val="00FD2D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63B3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9E7915"/>
    <w:rPr>
      <w:rFonts w:ascii="Arial" w:eastAsia="Calibri" w:hAnsi="Arial" w:cs="Calibri"/>
      <w:sz w:val="22"/>
      <w:szCs w:val="22"/>
      <w:lang w:val="en-GB" w:eastAsia="en-GB"/>
    </w:rPr>
  </w:style>
  <w:style w:type="paragraph" w:styleId="Heading1">
    <w:name w:val="heading 1"/>
    <w:basedOn w:val="Normal"/>
    <w:next w:val="BodyText"/>
    <w:link w:val="Heading1Char"/>
    <w:qFormat/>
    <w:rsid w:val="009E7915"/>
    <w:pPr>
      <w:keepNext/>
      <w:numPr>
        <w:numId w:val="1"/>
      </w:numPr>
      <w:spacing w:before="240" w:after="240"/>
      <w:outlineLvl w:val="0"/>
    </w:pPr>
    <w:rPr>
      <w:b/>
      <w:caps/>
      <w:kern w:val="28"/>
      <w:sz w:val="24"/>
      <w:lang w:eastAsia="de-DE"/>
    </w:rPr>
  </w:style>
  <w:style w:type="paragraph" w:styleId="Heading2">
    <w:name w:val="heading 2"/>
    <w:basedOn w:val="Normal"/>
    <w:next w:val="BodyText"/>
    <w:link w:val="Heading2Char"/>
    <w:qFormat/>
    <w:rsid w:val="009E7915"/>
    <w:pPr>
      <w:numPr>
        <w:ilvl w:val="1"/>
        <w:numId w:val="1"/>
      </w:numPr>
      <w:spacing w:before="120" w:after="120"/>
      <w:outlineLvl w:val="1"/>
    </w:pPr>
    <w:rPr>
      <w:b/>
    </w:rPr>
  </w:style>
  <w:style w:type="paragraph" w:styleId="Heading3">
    <w:name w:val="heading 3"/>
    <w:basedOn w:val="Normal"/>
    <w:next w:val="BodyText"/>
    <w:link w:val="Heading3Char"/>
    <w:qFormat/>
    <w:rsid w:val="009E7915"/>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qFormat/>
    <w:rsid w:val="009E7915"/>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rsid w:val="009E7915"/>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rsid w:val="009E7915"/>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rsid w:val="009E7915"/>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rsid w:val="009E7915"/>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rsid w:val="009E7915"/>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E7915"/>
    <w:pPr>
      <w:spacing w:after="120"/>
      <w:jc w:val="both"/>
    </w:pPr>
  </w:style>
  <w:style w:type="character" w:customStyle="1" w:styleId="Heading1Char">
    <w:name w:val="Heading 1 Char"/>
    <w:link w:val="Heading1"/>
    <w:locked/>
    <w:rsid w:val="009E7915"/>
    <w:rPr>
      <w:rFonts w:ascii="Arial" w:eastAsia="Calibri" w:hAnsi="Arial" w:cs="Calibri"/>
      <w:b/>
      <w:caps/>
      <w:kern w:val="28"/>
      <w:sz w:val="24"/>
      <w:szCs w:val="22"/>
      <w:lang w:val="en-GB" w:eastAsia="de-DE" w:bidi="ar-SA"/>
    </w:rPr>
  </w:style>
  <w:style w:type="character" w:customStyle="1" w:styleId="Heading2Char">
    <w:name w:val="Heading 2 Char"/>
    <w:link w:val="Heading2"/>
    <w:locked/>
    <w:rsid w:val="009E7915"/>
    <w:rPr>
      <w:rFonts w:ascii="Arial" w:eastAsia="Calibri" w:hAnsi="Arial" w:cs="Calibri"/>
      <w:b/>
      <w:sz w:val="22"/>
      <w:szCs w:val="22"/>
      <w:lang w:val="en-GB" w:eastAsia="en-GB" w:bidi="ar-SA"/>
    </w:rPr>
  </w:style>
  <w:style w:type="character" w:customStyle="1" w:styleId="TitleChar">
    <w:name w:val="Title Char"/>
    <w:link w:val="Title"/>
    <w:locked/>
    <w:rsid w:val="009E7915"/>
    <w:rPr>
      <w:rFonts w:ascii="Arial" w:eastAsia="Calibri" w:hAnsi="Arial" w:cs="Arial"/>
      <w:b/>
      <w:bCs/>
      <w:kern w:val="28"/>
      <w:sz w:val="32"/>
      <w:szCs w:val="32"/>
      <w:lang w:val="en-GB" w:eastAsia="en-GB" w:bidi="ar-SA"/>
    </w:rPr>
  </w:style>
  <w:style w:type="paragraph" w:styleId="Title">
    <w:name w:val="Title"/>
    <w:basedOn w:val="Normal"/>
    <w:link w:val="TitleChar"/>
    <w:qFormat/>
    <w:rsid w:val="009E7915"/>
    <w:pPr>
      <w:spacing w:before="120" w:after="240"/>
      <w:jc w:val="center"/>
      <w:outlineLvl w:val="0"/>
    </w:pPr>
    <w:rPr>
      <w:rFonts w:cs="Arial"/>
      <w:b/>
      <w:bCs/>
      <w:kern w:val="28"/>
      <w:sz w:val="32"/>
      <w:szCs w:val="32"/>
    </w:rPr>
  </w:style>
  <w:style w:type="character" w:customStyle="1" w:styleId="BodyTextChar">
    <w:name w:val="Body Text Char"/>
    <w:link w:val="BodyText"/>
    <w:locked/>
    <w:rsid w:val="009E7915"/>
    <w:rPr>
      <w:rFonts w:ascii="Arial" w:eastAsia="Calibri" w:hAnsi="Arial" w:cs="Calibri"/>
      <w:sz w:val="22"/>
      <w:szCs w:val="22"/>
      <w:lang w:val="en-GB" w:eastAsia="en-GB" w:bidi="ar-SA"/>
    </w:rPr>
  </w:style>
  <w:style w:type="paragraph" w:customStyle="1" w:styleId="List1">
    <w:name w:val="List 1"/>
    <w:basedOn w:val="Normal"/>
    <w:rsid w:val="009E7915"/>
    <w:pPr>
      <w:numPr>
        <w:numId w:val="2"/>
      </w:numPr>
      <w:spacing w:after="120"/>
      <w:jc w:val="both"/>
    </w:pPr>
    <w:rPr>
      <w:rFonts w:eastAsia="MS Mincho"/>
      <w:lang w:eastAsia="ja-JP"/>
    </w:rPr>
  </w:style>
  <w:style w:type="paragraph" w:customStyle="1" w:styleId="List1indent2">
    <w:name w:val="List 1 indent 2"/>
    <w:basedOn w:val="Normal"/>
    <w:rsid w:val="009E7915"/>
    <w:pPr>
      <w:widowControl w:val="0"/>
      <w:numPr>
        <w:ilvl w:val="2"/>
        <w:numId w:val="2"/>
      </w:numPr>
      <w:autoSpaceDE w:val="0"/>
      <w:autoSpaceDN w:val="0"/>
      <w:adjustRightInd w:val="0"/>
      <w:spacing w:after="120"/>
      <w:jc w:val="both"/>
    </w:pPr>
    <w:rPr>
      <w:rFonts w:cs="Arial"/>
      <w:sz w:val="20"/>
      <w:szCs w:val="20"/>
    </w:rPr>
  </w:style>
  <w:style w:type="paragraph" w:customStyle="1" w:styleId="List1indent1">
    <w:name w:val="List 1 indent 1"/>
    <w:basedOn w:val="Normal"/>
    <w:rsid w:val="009E7915"/>
    <w:pPr>
      <w:numPr>
        <w:ilvl w:val="1"/>
        <w:numId w:val="2"/>
      </w:numPr>
      <w:spacing w:after="120"/>
      <w:jc w:val="both"/>
    </w:pPr>
    <w:rPr>
      <w:rFonts w:cs="Arial"/>
    </w:rPr>
  </w:style>
  <w:style w:type="paragraph" w:styleId="BodyTextIndent">
    <w:name w:val="Body Text Indent"/>
    <w:basedOn w:val="Normal"/>
    <w:link w:val="BodyTextIndentChar"/>
    <w:rsid w:val="009E7915"/>
    <w:pPr>
      <w:spacing w:after="120"/>
      <w:ind w:left="283"/>
    </w:pPr>
  </w:style>
  <w:style w:type="paragraph" w:styleId="BodyTextIndent2">
    <w:name w:val="Body Text Indent 2"/>
    <w:basedOn w:val="Normal"/>
    <w:link w:val="BodyTextIndent2Char"/>
    <w:rsid w:val="009E7915"/>
    <w:pPr>
      <w:spacing w:after="120" w:line="480" w:lineRule="auto"/>
      <w:ind w:left="283"/>
    </w:pPr>
  </w:style>
  <w:style w:type="character" w:customStyle="1" w:styleId="CharChar24">
    <w:name w:val="Char Char24"/>
    <w:locked/>
    <w:rsid w:val="007B165C"/>
    <w:rPr>
      <w:rFonts w:ascii="Arial" w:hAnsi="Arial"/>
      <w:b/>
      <w:caps/>
      <w:kern w:val="28"/>
      <w:sz w:val="24"/>
      <w:szCs w:val="20"/>
      <w:lang w:val="en-GB" w:eastAsia="de-DE"/>
    </w:rPr>
  </w:style>
  <w:style w:type="character" w:customStyle="1" w:styleId="CharChar23">
    <w:name w:val="Char Char23"/>
    <w:locked/>
    <w:rsid w:val="007B165C"/>
    <w:rPr>
      <w:rFonts w:ascii="Arial" w:hAnsi="Arial"/>
      <w:b/>
      <w:szCs w:val="24"/>
      <w:lang w:val="en-GB" w:eastAsia="en-US"/>
    </w:rPr>
  </w:style>
  <w:style w:type="character" w:customStyle="1" w:styleId="Heading3Char">
    <w:name w:val="Heading 3 Char"/>
    <w:link w:val="Heading3"/>
    <w:locked/>
    <w:rsid w:val="007B165C"/>
    <w:rPr>
      <w:rFonts w:ascii="Arial" w:eastAsia="Calibri" w:hAnsi="Arial" w:cs="Calibri"/>
      <w:sz w:val="22"/>
      <w:lang w:val="en-GB" w:eastAsia="de-DE" w:bidi="ar-SA"/>
    </w:rPr>
  </w:style>
  <w:style w:type="character" w:customStyle="1" w:styleId="Heading4Char">
    <w:name w:val="Heading 4 Char"/>
    <w:link w:val="Heading4"/>
    <w:locked/>
    <w:rsid w:val="007B165C"/>
    <w:rPr>
      <w:rFonts w:ascii="Arial" w:eastAsia="Calibri" w:hAnsi="Arial" w:cs="Calibri"/>
      <w:sz w:val="22"/>
      <w:lang w:val="en-US" w:eastAsia="de-DE" w:bidi="ar-SA"/>
    </w:rPr>
  </w:style>
  <w:style w:type="character" w:customStyle="1" w:styleId="Heading5Char">
    <w:name w:val="Heading 5 Char"/>
    <w:link w:val="Heading5"/>
    <w:locked/>
    <w:rsid w:val="007B165C"/>
    <w:rPr>
      <w:rFonts w:ascii="Arial" w:hAnsi="Arial"/>
      <w:sz w:val="22"/>
      <w:lang w:val="de-DE" w:eastAsia="de-DE" w:bidi="ar-SA"/>
    </w:rPr>
  </w:style>
  <w:style w:type="character" w:customStyle="1" w:styleId="Heading6Char">
    <w:name w:val="Heading 6 Char"/>
    <w:link w:val="Heading6"/>
    <w:locked/>
    <w:rsid w:val="007B165C"/>
    <w:rPr>
      <w:rFonts w:ascii="Arial" w:eastAsia="Calibri" w:hAnsi="Arial" w:cs="Calibri"/>
      <w:sz w:val="22"/>
      <w:lang w:val="de-DE" w:eastAsia="de-DE" w:bidi="ar-SA"/>
    </w:rPr>
  </w:style>
  <w:style w:type="character" w:customStyle="1" w:styleId="Heading7Char">
    <w:name w:val="Heading 7 Char"/>
    <w:link w:val="Heading7"/>
    <w:locked/>
    <w:rsid w:val="007B165C"/>
    <w:rPr>
      <w:rFonts w:ascii="Arial" w:eastAsia="Calibri" w:hAnsi="Arial" w:cs="Calibri"/>
      <w:sz w:val="22"/>
      <w:lang w:val="de-DE" w:eastAsia="de-DE" w:bidi="ar-SA"/>
    </w:rPr>
  </w:style>
  <w:style w:type="character" w:customStyle="1" w:styleId="Heading8Char">
    <w:name w:val="Heading 8 Char"/>
    <w:link w:val="Heading8"/>
    <w:locked/>
    <w:rsid w:val="007B165C"/>
    <w:rPr>
      <w:rFonts w:ascii="Arial" w:eastAsia="Calibri" w:hAnsi="Arial" w:cs="Calibri"/>
      <w:sz w:val="22"/>
      <w:lang w:val="de-DE" w:eastAsia="de-DE" w:bidi="ar-SA"/>
    </w:rPr>
  </w:style>
  <w:style w:type="character" w:customStyle="1" w:styleId="Heading9Char">
    <w:name w:val="Heading 9 Char"/>
    <w:link w:val="Heading9"/>
    <w:locked/>
    <w:rsid w:val="007B165C"/>
    <w:rPr>
      <w:rFonts w:ascii="Arial" w:eastAsia="Calibri" w:hAnsi="Arial" w:cs="Calibri"/>
      <w:sz w:val="22"/>
      <w:lang w:val="de-DE" w:eastAsia="de-DE" w:bidi="ar-SA"/>
    </w:rPr>
  </w:style>
  <w:style w:type="character" w:customStyle="1" w:styleId="CharChar15">
    <w:name w:val="Char Char15"/>
    <w:locked/>
    <w:rsid w:val="007B165C"/>
    <w:rPr>
      <w:rFonts w:ascii="Arial" w:hAnsi="Arial" w:cs="Times New Roman"/>
      <w:sz w:val="24"/>
      <w:szCs w:val="24"/>
      <w:lang w:eastAsia="en-US"/>
    </w:rPr>
  </w:style>
  <w:style w:type="paragraph" w:customStyle="1" w:styleId="Annex">
    <w:name w:val="Annex"/>
    <w:basedOn w:val="Normal"/>
    <w:next w:val="Heading1"/>
    <w:rsid w:val="007B165C"/>
    <w:pPr>
      <w:numPr>
        <w:numId w:val="7"/>
      </w:numPr>
      <w:tabs>
        <w:tab w:val="left" w:pos="1418"/>
      </w:tabs>
      <w:spacing w:after="240"/>
      <w:jc w:val="both"/>
    </w:pPr>
    <w:rPr>
      <w:rFonts w:eastAsia="Times New Roman" w:cs="Times New Roman"/>
      <w:b/>
      <w:caps/>
      <w:sz w:val="24"/>
      <w:szCs w:val="24"/>
    </w:rPr>
  </w:style>
  <w:style w:type="paragraph" w:customStyle="1" w:styleId="Appendix">
    <w:name w:val="Appendix"/>
    <w:basedOn w:val="Normal"/>
    <w:next w:val="Heading1"/>
    <w:rsid w:val="007B165C"/>
    <w:pPr>
      <w:numPr>
        <w:numId w:val="8"/>
      </w:numPr>
      <w:tabs>
        <w:tab w:val="left" w:pos="1985"/>
      </w:tabs>
      <w:spacing w:after="240"/>
      <w:ind w:left="1985" w:hanging="1985"/>
    </w:pPr>
    <w:rPr>
      <w:rFonts w:eastAsia="Times New Roman" w:cs="Times New Roman"/>
      <w:b/>
      <w:sz w:val="24"/>
      <w:szCs w:val="28"/>
      <w:lang w:eastAsia="en-US"/>
    </w:rPr>
  </w:style>
  <w:style w:type="paragraph" w:styleId="BalloonText">
    <w:name w:val="Balloon Text"/>
    <w:basedOn w:val="Normal"/>
    <w:link w:val="BalloonTextChar"/>
    <w:semiHidden/>
    <w:rsid w:val="007B165C"/>
    <w:rPr>
      <w:rFonts w:ascii="Tahoma" w:eastAsia="Times New Roman" w:hAnsi="Tahoma" w:cs="Times New Roman"/>
      <w:sz w:val="16"/>
      <w:szCs w:val="16"/>
      <w:lang w:eastAsia="en-US"/>
    </w:rPr>
  </w:style>
  <w:style w:type="character" w:customStyle="1" w:styleId="BalloonTextChar">
    <w:name w:val="Balloon Text Char"/>
    <w:link w:val="BalloonText"/>
    <w:locked/>
    <w:rsid w:val="007B165C"/>
    <w:rPr>
      <w:rFonts w:ascii="Tahoma" w:hAnsi="Tahoma"/>
      <w:sz w:val="16"/>
      <w:szCs w:val="16"/>
      <w:lang w:eastAsia="en-US" w:bidi="ar-SA"/>
    </w:rPr>
  </w:style>
  <w:style w:type="paragraph" w:styleId="BlockText">
    <w:name w:val="Block Text"/>
    <w:basedOn w:val="Normal"/>
    <w:rsid w:val="007B165C"/>
    <w:pPr>
      <w:spacing w:after="120"/>
      <w:ind w:left="1440" w:right="1440"/>
    </w:pPr>
    <w:rPr>
      <w:rFonts w:eastAsia="Times New Roman" w:cs="Times New Roman"/>
      <w:szCs w:val="24"/>
      <w:lang w:eastAsia="en-US"/>
    </w:rPr>
  </w:style>
  <w:style w:type="character" w:customStyle="1" w:styleId="BodyTextIndentChar">
    <w:name w:val="Body Text Indent Char"/>
    <w:link w:val="BodyTextIndent"/>
    <w:locked/>
    <w:rsid w:val="007B165C"/>
    <w:rPr>
      <w:rFonts w:ascii="Arial" w:eastAsia="Calibri" w:hAnsi="Arial" w:cs="Calibri"/>
      <w:sz w:val="22"/>
      <w:szCs w:val="22"/>
      <w:lang w:val="en-GB" w:eastAsia="en-GB" w:bidi="ar-SA"/>
    </w:rPr>
  </w:style>
  <w:style w:type="character" w:customStyle="1" w:styleId="BodyTextIndent2Char">
    <w:name w:val="Body Text Indent 2 Char"/>
    <w:link w:val="BodyTextIndent2"/>
    <w:locked/>
    <w:rsid w:val="007B165C"/>
    <w:rPr>
      <w:rFonts w:ascii="Arial" w:eastAsia="Calibri" w:hAnsi="Arial" w:cs="Calibri"/>
      <w:sz w:val="22"/>
      <w:szCs w:val="22"/>
      <w:lang w:val="en-GB" w:eastAsia="en-GB" w:bidi="ar-SA"/>
    </w:rPr>
  </w:style>
  <w:style w:type="character" w:styleId="CommentReference">
    <w:name w:val="annotation reference"/>
    <w:semiHidden/>
    <w:rsid w:val="007B165C"/>
    <w:rPr>
      <w:rFonts w:cs="Times New Roman"/>
      <w:sz w:val="16"/>
      <w:szCs w:val="16"/>
    </w:rPr>
  </w:style>
  <w:style w:type="paragraph" w:styleId="CommentText">
    <w:name w:val="annotation text"/>
    <w:basedOn w:val="Normal"/>
    <w:link w:val="CommentTextChar"/>
    <w:semiHidden/>
    <w:rsid w:val="007B165C"/>
    <w:rPr>
      <w:rFonts w:eastAsia="Times New Roman" w:cs="Times New Roman"/>
      <w:sz w:val="24"/>
      <w:szCs w:val="24"/>
      <w:lang w:eastAsia="de-DE"/>
    </w:rPr>
  </w:style>
  <w:style w:type="character" w:customStyle="1" w:styleId="CommentTextChar">
    <w:name w:val="Comment Text Char"/>
    <w:link w:val="CommentText"/>
    <w:locked/>
    <w:rsid w:val="007B165C"/>
    <w:rPr>
      <w:rFonts w:ascii="Arial" w:hAnsi="Arial"/>
      <w:sz w:val="24"/>
      <w:szCs w:val="24"/>
      <w:lang w:eastAsia="de-DE" w:bidi="ar-SA"/>
    </w:rPr>
  </w:style>
  <w:style w:type="paragraph" w:styleId="CommentSubject">
    <w:name w:val="annotation subject"/>
    <w:basedOn w:val="CommentText"/>
    <w:next w:val="CommentText"/>
    <w:link w:val="CommentSubjectChar"/>
    <w:semiHidden/>
    <w:rsid w:val="007B165C"/>
    <w:rPr>
      <w:b/>
      <w:bCs/>
      <w:lang w:eastAsia="en-US"/>
    </w:rPr>
  </w:style>
  <w:style w:type="character" w:customStyle="1" w:styleId="CommentSubjectChar">
    <w:name w:val="Comment Subject Char"/>
    <w:link w:val="CommentSubject"/>
    <w:locked/>
    <w:rsid w:val="007B165C"/>
    <w:rPr>
      <w:rFonts w:ascii="Arial" w:hAnsi="Arial"/>
      <w:b/>
      <w:bCs/>
      <w:sz w:val="24"/>
      <w:szCs w:val="24"/>
      <w:lang w:eastAsia="en-US" w:bidi="ar-SA"/>
    </w:rPr>
  </w:style>
  <w:style w:type="paragraph" w:styleId="DocumentMap">
    <w:name w:val="Document Map"/>
    <w:basedOn w:val="Normal"/>
    <w:link w:val="DocumentMapChar"/>
    <w:semiHidden/>
    <w:rsid w:val="007B165C"/>
    <w:pPr>
      <w:shd w:val="clear" w:color="auto" w:fill="000080"/>
    </w:pPr>
    <w:rPr>
      <w:rFonts w:ascii="Tahoma" w:eastAsia="Times New Roman" w:hAnsi="Tahoma" w:cs="Times New Roman"/>
      <w:sz w:val="24"/>
      <w:szCs w:val="24"/>
      <w:lang w:val="de-DE" w:eastAsia="de-DE"/>
    </w:rPr>
  </w:style>
  <w:style w:type="character" w:customStyle="1" w:styleId="DocumentMapChar">
    <w:name w:val="Document Map Char"/>
    <w:link w:val="DocumentMap"/>
    <w:locked/>
    <w:rsid w:val="007B165C"/>
    <w:rPr>
      <w:rFonts w:ascii="Tahoma" w:hAnsi="Tahoma"/>
      <w:sz w:val="24"/>
      <w:szCs w:val="24"/>
      <w:lang w:val="de-DE" w:eastAsia="de-DE" w:bidi="ar-SA"/>
    </w:rPr>
  </w:style>
  <w:style w:type="character" w:styleId="Emphasis">
    <w:name w:val="Emphasis"/>
    <w:qFormat/>
    <w:rsid w:val="007B165C"/>
    <w:rPr>
      <w:rFonts w:cs="Times New Roman"/>
      <w:i/>
      <w:iCs/>
    </w:rPr>
  </w:style>
  <w:style w:type="paragraph" w:customStyle="1" w:styleId="equation">
    <w:name w:val="equation"/>
    <w:basedOn w:val="Normal"/>
    <w:next w:val="BodyText"/>
    <w:rsid w:val="007B165C"/>
    <w:pPr>
      <w:keepNext/>
      <w:numPr>
        <w:numId w:val="10"/>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BodyText"/>
    <w:rsid w:val="007B165C"/>
    <w:pPr>
      <w:numPr>
        <w:numId w:val="11"/>
      </w:numPr>
      <w:spacing w:before="120" w:after="120"/>
      <w:jc w:val="center"/>
    </w:pPr>
    <w:rPr>
      <w:rFonts w:eastAsia="Times New Roman" w:cs="Times New Roman"/>
      <w:i/>
      <w:szCs w:val="20"/>
    </w:rPr>
  </w:style>
  <w:style w:type="character" w:styleId="FollowedHyperlink">
    <w:name w:val="FollowedHyperlink"/>
    <w:rsid w:val="007B165C"/>
    <w:rPr>
      <w:rFonts w:cs="Times New Roman"/>
      <w:color w:val="800080"/>
      <w:u w:val="single"/>
    </w:rPr>
  </w:style>
  <w:style w:type="paragraph" w:styleId="Footer">
    <w:name w:val="footer"/>
    <w:basedOn w:val="Normal"/>
    <w:link w:val="FooterChar"/>
    <w:uiPriority w:val="99"/>
    <w:rsid w:val="007B165C"/>
    <w:pPr>
      <w:tabs>
        <w:tab w:val="center" w:pos="4678"/>
        <w:tab w:val="right" w:pos="9356"/>
      </w:tabs>
    </w:pPr>
    <w:rPr>
      <w:rFonts w:eastAsia="Times New Roman" w:cs="Times New Roman"/>
      <w:sz w:val="24"/>
      <w:szCs w:val="24"/>
      <w:lang w:eastAsia="en-US"/>
    </w:rPr>
  </w:style>
  <w:style w:type="character" w:customStyle="1" w:styleId="FooterChar">
    <w:name w:val="Footer Char"/>
    <w:link w:val="Footer"/>
    <w:uiPriority w:val="99"/>
    <w:locked/>
    <w:rsid w:val="007B165C"/>
    <w:rPr>
      <w:rFonts w:ascii="Arial" w:hAnsi="Arial"/>
      <w:sz w:val="24"/>
      <w:szCs w:val="24"/>
      <w:lang w:eastAsia="en-US" w:bidi="ar-SA"/>
    </w:rPr>
  </w:style>
  <w:style w:type="character" w:styleId="FootnoteReference">
    <w:name w:val="footnote reference"/>
    <w:semiHidden/>
    <w:rsid w:val="007B165C"/>
    <w:rPr>
      <w:rFonts w:cs="Times New Roman"/>
      <w:vertAlign w:val="superscript"/>
    </w:rPr>
  </w:style>
  <w:style w:type="paragraph" w:styleId="FootnoteText">
    <w:name w:val="footnote text"/>
    <w:basedOn w:val="Normal"/>
    <w:link w:val="FootnoteTextChar"/>
    <w:semiHidden/>
    <w:rsid w:val="007B165C"/>
    <w:rPr>
      <w:rFonts w:eastAsia="Times New Roman" w:cs="Times New Roman"/>
      <w:sz w:val="20"/>
      <w:szCs w:val="20"/>
      <w:lang w:eastAsia="en-US"/>
    </w:rPr>
  </w:style>
  <w:style w:type="character" w:customStyle="1" w:styleId="FootnoteTextChar">
    <w:name w:val="Footnote Text Char"/>
    <w:link w:val="FootnoteText"/>
    <w:locked/>
    <w:rsid w:val="007B165C"/>
    <w:rPr>
      <w:rFonts w:ascii="Arial" w:hAnsi="Arial"/>
      <w:lang w:eastAsia="en-US" w:bidi="ar-SA"/>
    </w:rPr>
  </w:style>
  <w:style w:type="paragraph" w:styleId="Header">
    <w:name w:val="header"/>
    <w:basedOn w:val="Normal"/>
    <w:link w:val="HeaderChar"/>
    <w:rsid w:val="007B165C"/>
    <w:pPr>
      <w:tabs>
        <w:tab w:val="center" w:pos="4678"/>
        <w:tab w:val="right" w:pos="9356"/>
      </w:tabs>
    </w:pPr>
    <w:rPr>
      <w:rFonts w:eastAsia="Times New Roman" w:cs="Times New Roman"/>
      <w:sz w:val="24"/>
      <w:szCs w:val="24"/>
      <w:lang w:eastAsia="en-US"/>
    </w:rPr>
  </w:style>
  <w:style w:type="character" w:customStyle="1" w:styleId="HeaderChar">
    <w:name w:val="Header Char"/>
    <w:link w:val="Header"/>
    <w:locked/>
    <w:rsid w:val="007B165C"/>
    <w:rPr>
      <w:rFonts w:ascii="Arial" w:hAnsi="Arial"/>
      <w:sz w:val="24"/>
      <w:szCs w:val="24"/>
      <w:lang w:eastAsia="en-US" w:bidi="ar-SA"/>
    </w:rPr>
  </w:style>
  <w:style w:type="character" w:styleId="Hyperlink">
    <w:name w:val="Hyperlink"/>
    <w:rsid w:val="007B165C"/>
    <w:rPr>
      <w:rFonts w:cs="Times New Roman"/>
      <w:color w:val="0000FF"/>
      <w:u w:val="single"/>
    </w:rPr>
  </w:style>
  <w:style w:type="paragraph" w:styleId="Index1">
    <w:name w:val="index 1"/>
    <w:basedOn w:val="Normal"/>
    <w:next w:val="Normal"/>
    <w:autoRedefine/>
    <w:semiHidden/>
    <w:rsid w:val="007B165C"/>
    <w:pPr>
      <w:tabs>
        <w:tab w:val="left" w:pos="794"/>
        <w:tab w:val="left" w:pos="1191"/>
        <w:tab w:val="left" w:pos="1588"/>
        <w:tab w:val="left" w:pos="1985"/>
      </w:tabs>
      <w:overflowPunct w:val="0"/>
      <w:autoSpaceDE w:val="0"/>
      <w:autoSpaceDN w:val="0"/>
      <w:adjustRightInd w:val="0"/>
      <w:spacing w:before="120"/>
      <w:textAlignment w:val="baseline"/>
    </w:pPr>
    <w:rPr>
      <w:rFonts w:eastAsia="Times New Roman" w:cs="Times New Roman"/>
      <w:szCs w:val="24"/>
      <w:lang w:eastAsia="de-DE"/>
    </w:rPr>
  </w:style>
  <w:style w:type="paragraph" w:styleId="Index2">
    <w:name w:val="index 2"/>
    <w:basedOn w:val="Normal"/>
    <w:next w:val="Normal"/>
    <w:autoRedefine/>
    <w:semiHidden/>
    <w:rsid w:val="007B165C"/>
    <w:pPr>
      <w:tabs>
        <w:tab w:val="left" w:pos="794"/>
        <w:tab w:val="left" w:pos="1191"/>
        <w:tab w:val="left" w:pos="1588"/>
        <w:tab w:val="left" w:pos="1985"/>
      </w:tabs>
      <w:overflowPunct w:val="0"/>
      <w:autoSpaceDE w:val="0"/>
      <w:autoSpaceDN w:val="0"/>
      <w:adjustRightInd w:val="0"/>
      <w:spacing w:before="120"/>
      <w:ind w:left="283"/>
      <w:textAlignment w:val="baseline"/>
    </w:pPr>
    <w:rPr>
      <w:rFonts w:eastAsia="Times New Roman" w:cs="Times New Roman"/>
      <w:szCs w:val="24"/>
      <w:lang w:eastAsia="de-DE"/>
    </w:rPr>
  </w:style>
  <w:style w:type="paragraph" w:styleId="Index3">
    <w:name w:val="index 3"/>
    <w:basedOn w:val="Normal"/>
    <w:next w:val="Normal"/>
    <w:autoRedefine/>
    <w:semiHidden/>
    <w:rsid w:val="007B165C"/>
    <w:pPr>
      <w:tabs>
        <w:tab w:val="left" w:pos="794"/>
        <w:tab w:val="left" w:pos="1191"/>
        <w:tab w:val="left" w:pos="1588"/>
        <w:tab w:val="left" w:pos="1985"/>
      </w:tabs>
      <w:overflowPunct w:val="0"/>
      <w:autoSpaceDE w:val="0"/>
      <w:autoSpaceDN w:val="0"/>
      <w:adjustRightInd w:val="0"/>
      <w:spacing w:before="120"/>
      <w:ind w:left="566"/>
      <w:textAlignment w:val="baseline"/>
    </w:pPr>
    <w:rPr>
      <w:rFonts w:eastAsia="Times New Roman" w:cs="Times New Roman"/>
      <w:szCs w:val="24"/>
      <w:lang w:eastAsia="de-DE"/>
    </w:rPr>
  </w:style>
  <w:style w:type="paragraph" w:styleId="Index4">
    <w:name w:val="index 4"/>
    <w:basedOn w:val="Normal"/>
    <w:next w:val="Normal"/>
    <w:autoRedefine/>
    <w:semiHidden/>
    <w:rsid w:val="007B165C"/>
    <w:pPr>
      <w:tabs>
        <w:tab w:val="left" w:pos="794"/>
        <w:tab w:val="left" w:pos="1191"/>
        <w:tab w:val="left" w:pos="1588"/>
        <w:tab w:val="left" w:pos="1985"/>
      </w:tabs>
      <w:overflowPunct w:val="0"/>
      <w:autoSpaceDE w:val="0"/>
      <w:autoSpaceDN w:val="0"/>
      <w:adjustRightInd w:val="0"/>
      <w:spacing w:before="120"/>
      <w:ind w:left="849"/>
      <w:textAlignment w:val="baseline"/>
    </w:pPr>
    <w:rPr>
      <w:rFonts w:eastAsia="Times New Roman" w:cs="Times New Roman"/>
      <w:szCs w:val="24"/>
      <w:lang w:eastAsia="de-DE"/>
    </w:rPr>
  </w:style>
  <w:style w:type="paragraph" w:styleId="Index5">
    <w:name w:val="index 5"/>
    <w:basedOn w:val="Normal"/>
    <w:next w:val="Normal"/>
    <w:autoRedefine/>
    <w:semiHidden/>
    <w:rsid w:val="007B165C"/>
    <w:pPr>
      <w:tabs>
        <w:tab w:val="left" w:pos="794"/>
        <w:tab w:val="left" w:pos="1191"/>
        <w:tab w:val="left" w:pos="1588"/>
        <w:tab w:val="left" w:pos="1985"/>
      </w:tabs>
      <w:overflowPunct w:val="0"/>
      <w:autoSpaceDE w:val="0"/>
      <w:autoSpaceDN w:val="0"/>
      <w:adjustRightInd w:val="0"/>
      <w:spacing w:before="120"/>
      <w:ind w:left="1132"/>
      <w:textAlignment w:val="baseline"/>
    </w:pPr>
    <w:rPr>
      <w:rFonts w:eastAsia="Times New Roman" w:cs="Times New Roman"/>
      <w:szCs w:val="24"/>
      <w:lang w:eastAsia="de-DE"/>
    </w:rPr>
  </w:style>
  <w:style w:type="paragraph" w:styleId="Index6">
    <w:name w:val="index 6"/>
    <w:basedOn w:val="Normal"/>
    <w:next w:val="Normal"/>
    <w:autoRedefine/>
    <w:semiHidden/>
    <w:rsid w:val="007B165C"/>
    <w:pPr>
      <w:tabs>
        <w:tab w:val="left" w:pos="794"/>
        <w:tab w:val="left" w:pos="1191"/>
        <w:tab w:val="left" w:pos="1588"/>
        <w:tab w:val="left" w:pos="1985"/>
      </w:tabs>
      <w:overflowPunct w:val="0"/>
      <w:autoSpaceDE w:val="0"/>
      <w:autoSpaceDN w:val="0"/>
      <w:adjustRightInd w:val="0"/>
      <w:spacing w:before="120"/>
      <w:ind w:left="1415"/>
      <w:textAlignment w:val="baseline"/>
    </w:pPr>
    <w:rPr>
      <w:rFonts w:eastAsia="Times New Roman" w:cs="Times New Roman"/>
      <w:szCs w:val="24"/>
      <w:lang w:eastAsia="de-DE"/>
    </w:rPr>
  </w:style>
  <w:style w:type="paragraph" w:styleId="Index7">
    <w:name w:val="index 7"/>
    <w:basedOn w:val="Normal"/>
    <w:next w:val="Normal"/>
    <w:autoRedefine/>
    <w:semiHidden/>
    <w:rsid w:val="007B165C"/>
    <w:pPr>
      <w:tabs>
        <w:tab w:val="left" w:pos="794"/>
        <w:tab w:val="left" w:pos="1191"/>
        <w:tab w:val="left" w:pos="1588"/>
        <w:tab w:val="left" w:pos="1985"/>
      </w:tabs>
      <w:overflowPunct w:val="0"/>
      <w:autoSpaceDE w:val="0"/>
      <w:autoSpaceDN w:val="0"/>
      <w:adjustRightInd w:val="0"/>
      <w:spacing w:before="120"/>
      <w:ind w:left="1698"/>
      <w:textAlignment w:val="baseline"/>
    </w:pPr>
    <w:rPr>
      <w:rFonts w:eastAsia="Times New Roman" w:cs="Times New Roman"/>
      <w:szCs w:val="24"/>
      <w:lang w:eastAsia="de-DE"/>
    </w:rPr>
  </w:style>
  <w:style w:type="paragraph" w:styleId="IndexHeading">
    <w:name w:val="index heading"/>
    <w:basedOn w:val="Normal"/>
    <w:next w:val="Index1"/>
    <w:semiHidden/>
    <w:rsid w:val="007B165C"/>
    <w:pPr>
      <w:tabs>
        <w:tab w:val="left" w:pos="794"/>
        <w:tab w:val="left" w:pos="1191"/>
        <w:tab w:val="left" w:pos="1588"/>
        <w:tab w:val="left" w:pos="1985"/>
      </w:tabs>
      <w:overflowPunct w:val="0"/>
      <w:autoSpaceDE w:val="0"/>
      <w:autoSpaceDN w:val="0"/>
      <w:adjustRightInd w:val="0"/>
      <w:spacing w:before="120"/>
      <w:textAlignment w:val="baseline"/>
    </w:pPr>
    <w:rPr>
      <w:rFonts w:eastAsia="Times New Roman" w:cs="Times New Roman"/>
      <w:szCs w:val="24"/>
      <w:lang w:eastAsia="de-DE"/>
    </w:rPr>
  </w:style>
  <w:style w:type="paragraph" w:customStyle="1" w:styleId="List1indent">
    <w:name w:val="List 1 indent"/>
    <w:basedOn w:val="Normal"/>
    <w:rsid w:val="007B165C"/>
    <w:pPr>
      <w:tabs>
        <w:tab w:val="num" w:pos="1134"/>
      </w:tabs>
      <w:spacing w:after="120"/>
      <w:ind w:left="1134" w:hanging="567"/>
      <w:jc w:val="both"/>
    </w:pPr>
    <w:rPr>
      <w:rFonts w:eastAsia="Times New Roman" w:cs="Times New Roman"/>
      <w:szCs w:val="20"/>
    </w:rPr>
  </w:style>
  <w:style w:type="paragraph" w:customStyle="1" w:styleId="List1indent2text">
    <w:name w:val="List 1 indent 2 text"/>
    <w:basedOn w:val="Normal"/>
    <w:rsid w:val="007B165C"/>
    <w:pPr>
      <w:spacing w:after="120"/>
      <w:ind w:left="1701"/>
      <w:jc w:val="both"/>
    </w:pPr>
    <w:rPr>
      <w:rFonts w:eastAsia="Times New Roman" w:cs="Times New Roman"/>
      <w:sz w:val="20"/>
      <w:szCs w:val="20"/>
    </w:rPr>
  </w:style>
  <w:style w:type="paragraph" w:customStyle="1" w:styleId="List1indenttext">
    <w:name w:val="List 1 indent text"/>
    <w:basedOn w:val="Normal"/>
    <w:rsid w:val="007B165C"/>
    <w:pPr>
      <w:spacing w:after="120"/>
      <w:ind w:left="1134"/>
      <w:jc w:val="both"/>
    </w:pPr>
    <w:rPr>
      <w:rFonts w:eastAsia="Times New Roman" w:cs="Times New Roman"/>
      <w:szCs w:val="20"/>
    </w:rPr>
  </w:style>
  <w:style w:type="paragraph" w:customStyle="1" w:styleId="List1text">
    <w:name w:val="List 1 text"/>
    <w:basedOn w:val="Normal"/>
    <w:rsid w:val="007B165C"/>
    <w:pPr>
      <w:spacing w:after="120"/>
      <w:ind w:left="567"/>
      <w:jc w:val="both"/>
    </w:pPr>
    <w:rPr>
      <w:rFonts w:eastAsia="Times New Roman" w:cs="Times New Roman"/>
      <w:szCs w:val="20"/>
    </w:rPr>
  </w:style>
  <w:style w:type="paragraph" w:styleId="ListBullet">
    <w:name w:val="List Bullet"/>
    <w:basedOn w:val="Normal"/>
    <w:autoRedefine/>
    <w:rsid w:val="007B165C"/>
    <w:pPr>
      <w:spacing w:before="60" w:after="80"/>
      <w:ind w:left="354"/>
    </w:pPr>
    <w:rPr>
      <w:rFonts w:eastAsia="Times New Roman" w:cs="Times New Roman"/>
      <w:szCs w:val="24"/>
      <w:lang w:eastAsia="en-US"/>
    </w:rPr>
  </w:style>
  <w:style w:type="paragraph" w:styleId="ListNumber">
    <w:name w:val="List Number"/>
    <w:basedOn w:val="Normal"/>
    <w:rsid w:val="007B165C"/>
    <w:pPr>
      <w:tabs>
        <w:tab w:val="num" w:pos="360"/>
      </w:tabs>
      <w:ind w:left="360" w:hanging="360"/>
    </w:pPr>
    <w:rPr>
      <w:rFonts w:eastAsia="Times New Roman" w:cs="Times New Roman"/>
      <w:szCs w:val="24"/>
      <w:lang w:eastAsia="en-US"/>
    </w:rPr>
  </w:style>
  <w:style w:type="paragraph" w:styleId="NormalWeb">
    <w:name w:val="Normal (Web)"/>
    <w:basedOn w:val="Normal"/>
    <w:rsid w:val="007B165C"/>
    <w:rPr>
      <w:rFonts w:eastAsia="Times New Roman" w:cs="Times New Roman"/>
      <w:szCs w:val="24"/>
      <w:lang w:eastAsia="en-US"/>
    </w:rPr>
  </w:style>
  <w:style w:type="character" w:styleId="PageNumber">
    <w:name w:val="page number"/>
    <w:rsid w:val="007B165C"/>
    <w:rPr>
      <w:rFonts w:ascii="Arial" w:hAnsi="Arial" w:cs="Times New Roman"/>
      <w:sz w:val="20"/>
    </w:rPr>
  </w:style>
  <w:style w:type="paragraph" w:customStyle="1" w:styleId="ColorfulGrid-Accent11">
    <w:name w:val="Colorful Grid - Accent 11"/>
    <w:basedOn w:val="Normal"/>
    <w:link w:val="ColorfulGrid-Accent1Char"/>
    <w:qFormat/>
    <w:rsid w:val="007B165C"/>
    <w:pPr>
      <w:spacing w:before="60" w:after="60"/>
      <w:ind w:left="567" w:right="935"/>
      <w:jc w:val="both"/>
    </w:pPr>
    <w:rPr>
      <w:rFonts w:eastAsia="Times New Roman" w:cs="Times New Roman"/>
      <w:i/>
      <w:sz w:val="24"/>
      <w:szCs w:val="24"/>
      <w:lang w:eastAsia="en-US"/>
    </w:rPr>
  </w:style>
  <w:style w:type="character" w:customStyle="1" w:styleId="ColorfulGrid-Accent1Char">
    <w:name w:val="Colorful Grid - Accent 1 Char"/>
    <w:link w:val="ColorfulGrid-Accent11"/>
    <w:locked/>
    <w:rsid w:val="007B165C"/>
    <w:rPr>
      <w:rFonts w:ascii="Arial" w:hAnsi="Arial"/>
      <w:i/>
      <w:sz w:val="24"/>
      <w:szCs w:val="24"/>
      <w:lang w:eastAsia="en-US" w:bidi="ar-SA"/>
    </w:rPr>
  </w:style>
  <w:style w:type="paragraph" w:customStyle="1" w:styleId="References">
    <w:name w:val="References"/>
    <w:basedOn w:val="Normal"/>
    <w:rsid w:val="007B165C"/>
    <w:pPr>
      <w:numPr>
        <w:numId w:val="12"/>
      </w:numPr>
      <w:tabs>
        <w:tab w:val="left" w:pos="567"/>
      </w:tabs>
      <w:spacing w:after="120"/>
    </w:pPr>
    <w:rPr>
      <w:rFonts w:eastAsia="Times New Roman" w:cs="Times New Roman"/>
      <w:szCs w:val="20"/>
      <w:lang w:eastAsia="en-US"/>
    </w:rPr>
  </w:style>
  <w:style w:type="paragraph" w:styleId="Subtitle">
    <w:name w:val="Subtitle"/>
    <w:basedOn w:val="Normal"/>
    <w:link w:val="SubtitleChar"/>
    <w:qFormat/>
    <w:rsid w:val="007B165C"/>
    <w:pPr>
      <w:spacing w:after="60"/>
      <w:jc w:val="center"/>
      <w:outlineLvl w:val="1"/>
    </w:pPr>
    <w:rPr>
      <w:rFonts w:eastAsia="Times New Roman" w:cs="Times New Roman"/>
      <w:b/>
      <w:sz w:val="28"/>
      <w:szCs w:val="28"/>
      <w:lang w:eastAsia="en-US"/>
    </w:rPr>
  </w:style>
  <w:style w:type="character" w:customStyle="1" w:styleId="SubtitleChar">
    <w:name w:val="Subtitle Char"/>
    <w:link w:val="Subtitle"/>
    <w:locked/>
    <w:rsid w:val="007B165C"/>
    <w:rPr>
      <w:rFonts w:ascii="Arial" w:hAnsi="Arial"/>
      <w:b/>
      <w:sz w:val="28"/>
      <w:szCs w:val="28"/>
      <w:lang w:eastAsia="en-US" w:bidi="ar-SA"/>
    </w:rPr>
  </w:style>
  <w:style w:type="paragraph" w:styleId="TableofFigures">
    <w:name w:val="table of figures"/>
    <w:basedOn w:val="Normal"/>
    <w:next w:val="Normal"/>
    <w:semiHidden/>
    <w:rsid w:val="007B165C"/>
    <w:pPr>
      <w:tabs>
        <w:tab w:val="left" w:pos="1418"/>
        <w:tab w:val="right" w:pos="9639"/>
      </w:tabs>
      <w:spacing w:before="60" w:after="60"/>
      <w:ind w:left="1418" w:hanging="1418"/>
    </w:pPr>
    <w:rPr>
      <w:rFonts w:eastAsia="Times New Roman" w:cs="Times New Roman"/>
      <w:szCs w:val="24"/>
      <w:lang w:eastAsia="en-US"/>
    </w:rPr>
  </w:style>
  <w:style w:type="paragraph" w:customStyle="1" w:styleId="Table">
    <w:name w:val="Table_#"/>
    <w:basedOn w:val="Normal"/>
    <w:next w:val="Normal"/>
    <w:rsid w:val="007B165C"/>
    <w:pPr>
      <w:numPr>
        <w:numId w:val="13"/>
      </w:numPr>
      <w:spacing w:before="120" w:after="120"/>
      <w:jc w:val="center"/>
    </w:pPr>
    <w:rPr>
      <w:rFonts w:eastAsia="Times New Roman" w:cs="Times New Roman"/>
      <w:i/>
      <w:szCs w:val="20"/>
    </w:rPr>
  </w:style>
  <w:style w:type="paragraph" w:customStyle="1" w:styleId="Tabletext">
    <w:name w:val="Table_text"/>
    <w:basedOn w:val="Normal"/>
    <w:rsid w:val="007B165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cs="Times New Roman"/>
      <w:iCs/>
      <w:sz w:val="18"/>
      <w:szCs w:val="24"/>
      <w:lang w:val="en-US" w:eastAsia="en-US"/>
    </w:rPr>
  </w:style>
  <w:style w:type="character" w:customStyle="1" w:styleId="CharChar4">
    <w:name w:val="Char Char4"/>
    <w:locked/>
    <w:rsid w:val="007B165C"/>
    <w:rPr>
      <w:rFonts w:ascii="Arial" w:hAnsi="Arial" w:cs="Arial"/>
      <w:b/>
      <w:bCs/>
      <w:kern w:val="28"/>
      <w:sz w:val="32"/>
      <w:szCs w:val="32"/>
      <w:lang w:eastAsia="en-US"/>
    </w:rPr>
  </w:style>
  <w:style w:type="paragraph" w:styleId="TOC1">
    <w:name w:val="toc 1"/>
    <w:basedOn w:val="Normal"/>
    <w:next w:val="Normal"/>
    <w:autoRedefine/>
    <w:rsid w:val="007B165C"/>
    <w:pPr>
      <w:tabs>
        <w:tab w:val="left" w:pos="567"/>
        <w:tab w:val="right" w:pos="9639"/>
      </w:tabs>
      <w:spacing w:before="120"/>
      <w:ind w:left="567" w:right="142" w:hanging="567"/>
      <w:jc w:val="both"/>
    </w:pPr>
    <w:rPr>
      <w:rFonts w:eastAsia="Times New Roman" w:cs="Arial"/>
      <w:b/>
      <w:bCs/>
      <w:caps/>
      <w:szCs w:val="24"/>
      <w:lang w:eastAsia="en-US"/>
    </w:rPr>
  </w:style>
  <w:style w:type="paragraph" w:styleId="TOC2">
    <w:name w:val="toc 2"/>
    <w:basedOn w:val="Normal"/>
    <w:next w:val="Normal"/>
    <w:autoRedefine/>
    <w:rsid w:val="007B165C"/>
    <w:pPr>
      <w:tabs>
        <w:tab w:val="left" w:pos="851"/>
        <w:tab w:val="right" w:pos="9639"/>
      </w:tabs>
      <w:spacing w:before="120" w:after="120"/>
    </w:pPr>
    <w:rPr>
      <w:rFonts w:eastAsia="Times New Roman" w:cs="Times New Roman"/>
      <w:bCs/>
      <w:szCs w:val="20"/>
      <w:lang w:eastAsia="en-US"/>
    </w:rPr>
  </w:style>
  <w:style w:type="paragraph" w:styleId="TOC3">
    <w:name w:val="toc 3"/>
    <w:basedOn w:val="Normal"/>
    <w:next w:val="Normal"/>
    <w:autoRedefine/>
    <w:rsid w:val="007B165C"/>
    <w:pPr>
      <w:tabs>
        <w:tab w:val="left" w:pos="1701"/>
        <w:tab w:val="right" w:pos="9639"/>
      </w:tabs>
      <w:ind w:left="851"/>
    </w:pPr>
    <w:rPr>
      <w:rFonts w:eastAsia="Times New Roman" w:cs="Times New Roman"/>
      <w:sz w:val="20"/>
      <w:szCs w:val="20"/>
      <w:lang w:eastAsia="en-US"/>
    </w:rPr>
  </w:style>
  <w:style w:type="paragraph" w:styleId="TOC4">
    <w:name w:val="toc 4"/>
    <w:basedOn w:val="Normal"/>
    <w:next w:val="Normal"/>
    <w:autoRedefine/>
    <w:semiHidden/>
    <w:rsid w:val="007B165C"/>
    <w:pPr>
      <w:tabs>
        <w:tab w:val="left" w:pos="1701"/>
        <w:tab w:val="right" w:pos="9639"/>
      </w:tabs>
      <w:spacing w:before="240" w:after="240"/>
      <w:ind w:left="1701" w:hanging="1701"/>
    </w:pPr>
    <w:rPr>
      <w:rFonts w:ascii="Arial Bold" w:eastAsia="Times New Roman" w:hAnsi="Arial Bold" w:cs="Arial"/>
      <w:b/>
      <w:caps/>
      <w:noProof/>
    </w:rPr>
  </w:style>
  <w:style w:type="paragraph" w:styleId="TOC5">
    <w:name w:val="toc 5"/>
    <w:basedOn w:val="Normal"/>
    <w:next w:val="Normal"/>
    <w:autoRedefine/>
    <w:semiHidden/>
    <w:rsid w:val="007B165C"/>
    <w:pPr>
      <w:tabs>
        <w:tab w:val="left" w:pos="1134"/>
        <w:tab w:val="right" w:pos="9639"/>
      </w:tabs>
      <w:spacing w:before="120" w:after="120"/>
      <w:ind w:left="1134" w:hanging="1134"/>
    </w:pPr>
    <w:rPr>
      <w:rFonts w:eastAsia="Times New Roman" w:cs="Times New Roman"/>
      <w:b/>
      <w:szCs w:val="20"/>
      <w:lang w:eastAsia="en-US"/>
    </w:rPr>
  </w:style>
  <w:style w:type="paragraph" w:styleId="TOC6">
    <w:name w:val="toc 6"/>
    <w:basedOn w:val="Normal"/>
    <w:next w:val="Normal"/>
    <w:autoRedefine/>
    <w:semiHidden/>
    <w:rsid w:val="007B165C"/>
    <w:pPr>
      <w:ind w:left="960"/>
    </w:pPr>
    <w:rPr>
      <w:rFonts w:eastAsia="Times New Roman" w:cs="Times New Roman"/>
      <w:sz w:val="20"/>
      <w:szCs w:val="20"/>
      <w:lang w:eastAsia="en-US"/>
    </w:rPr>
  </w:style>
  <w:style w:type="paragraph" w:styleId="TOC7">
    <w:name w:val="toc 7"/>
    <w:basedOn w:val="Normal"/>
    <w:next w:val="Normal"/>
    <w:autoRedefine/>
    <w:semiHidden/>
    <w:rsid w:val="007B165C"/>
    <w:pPr>
      <w:ind w:left="1200"/>
    </w:pPr>
    <w:rPr>
      <w:rFonts w:eastAsia="Times New Roman" w:cs="Times New Roman"/>
      <w:sz w:val="20"/>
      <w:szCs w:val="20"/>
      <w:lang w:eastAsia="en-US"/>
    </w:rPr>
  </w:style>
  <w:style w:type="paragraph" w:styleId="TOC8">
    <w:name w:val="toc 8"/>
    <w:basedOn w:val="Normal"/>
    <w:next w:val="Normal"/>
    <w:autoRedefine/>
    <w:semiHidden/>
    <w:rsid w:val="007B165C"/>
    <w:pPr>
      <w:ind w:left="1440"/>
    </w:pPr>
    <w:rPr>
      <w:rFonts w:eastAsia="Times New Roman" w:cs="Times New Roman"/>
      <w:sz w:val="20"/>
      <w:szCs w:val="20"/>
      <w:lang w:eastAsia="en-US"/>
    </w:rPr>
  </w:style>
  <w:style w:type="paragraph" w:styleId="TOC9">
    <w:name w:val="toc 9"/>
    <w:basedOn w:val="Normal"/>
    <w:next w:val="Normal"/>
    <w:autoRedefine/>
    <w:semiHidden/>
    <w:rsid w:val="007B165C"/>
    <w:pPr>
      <w:ind w:left="1680"/>
    </w:pPr>
    <w:rPr>
      <w:rFonts w:eastAsia="Times New Roman" w:cs="Times New Roman"/>
      <w:sz w:val="20"/>
      <w:szCs w:val="20"/>
      <w:lang w:eastAsia="en-US"/>
    </w:rPr>
  </w:style>
  <w:style w:type="table" w:styleId="TableGrid">
    <w:name w:val="Table Grid"/>
    <w:basedOn w:val="TableNormal"/>
    <w:rsid w:val="007B165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7B165C"/>
    <w:pPr>
      <w:spacing w:before="120" w:after="120"/>
    </w:pPr>
    <w:rPr>
      <w:rFonts w:eastAsia="Times New Roman" w:cs="Arial"/>
      <w:b/>
      <w:caps/>
      <w:sz w:val="24"/>
      <w:szCs w:val="24"/>
    </w:rPr>
  </w:style>
  <w:style w:type="paragraph" w:customStyle="1" w:styleId="AnnexHeading2">
    <w:name w:val="Annex Heading 2"/>
    <w:basedOn w:val="Normal"/>
    <w:next w:val="BodyText"/>
    <w:rsid w:val="007B165C"/>
    <w:pPr>
      <w:spacing w:before="120" w:after="120"/>
    </w:pPr>
    <w:rPr>
      <w:rFonts w:eastAsia="Times New Roman" w:cs="Arial"/>
      <w:b/>
      <w:lang w:eastAsia="en-US"/>
    </w:rPr>
  </w:style>
  <w:style w:type="paragraph" w:customStyle="1" w:styleId="AnnexHeading3">
    <w:name w:val="Annex Heading 3"/>
    <w:basedOn w:val="Normal"/>
    <w:next w:val="Normal"/>
    <w:rsid w:val="007B165C"/>
    <w:pPr>
      <w:spacing w:before="120" w:after="120"/>
    </w:pPr>
    <w:rPr>
      <w:rFonts w:eastAsia="Times New Roman" w:cs="Arial"/>
      <w:szCs w:val="24"/>
    </w:rPr>
  </w:style>
  <w:style w:type="paragraph" w:customStyle="1" w:styleId="AnnexHeading4">
    <w:name w:val="Annex Heading 4"/>
    <w:basedOn w:val="Normal"/>
    <w:next w:val="BodyText"/>
    <w:rsid w:val="007B165C"/>
    <w:pPr>
      <w:spacing w:before="120" w:after="120"/>
    </w:pPr>
    <w:rPr>
      <w:rFonts w:eastAsia="Times New Roman" w:cs="Arial"/>
      <w:szCs w:val="24"/>
    </w:rPr>
  </w:style>
  <w:style w:type="paragraph" w:styleId="List2">
    <w:name w:val="List 2"/>
    <w:basedOn w:val="Normal"/>
    <w:rsid w:val="007B165C"/>
    <w:pPr>
      <w:ind w:left="566" w:hanging="283"/>
    </w:pPr>
    <w:rPr>
      <w:rFonts w:eastAsia="Times New Roman" w:cs="Times New Roman"/>
      <w:szCs w:val="24"/>
      <w:lang w:eastAsia="en-US"/>
    </w:rPr>
  </w:style>
  <w:style w:type="paragraph" w:styleId="BodyTextIndent3">
    <w:name w:val="Body Text Indent 3"/>
    <w:basedOn w:val="Normal"/>
    <w:link w:val="BodyTextIndent3Char"/>
    <w:rsid w:val="007B165C"/>
    <w:pPr>
      <w:spacing w:after="120"/>
      <w:ind w:left="1134"/>
    </w:pPr>
    <w:rPr>
      <w:rFonts w:eastAsia="Times New Roman" w:cs="Times New Roman"/>
      <w:lang w:eastAsia="en-US"/>
    </w:rPr>
  </w:style>
  <w:style w:type="character" w:customStyle="1" w:styleId="BodyTextIndent3Char">
    <w:name w:val="Body Text Indent 3 Char"/>
    <w:link w:val="BodyTextIndent3"/>
    <w:locked/>
    <w:rsid w:val="007B165C"/>
    <w:rPr>
      <w:rFonts w:ascii="Arial" w:hAnsi="Arial"/>
      <w:sz w:val="22"/>
      <w:szCs w:val="22"/>
      <w:lang w:eastAsia="en-US" w:bidi="ar-SA"/>
    </w:rPr>
  </w:style>
  <w:style w:type="paragraph" w:customStyle="1" w:styleId="AppendixHeading1">
    <w:name w:val="Appendix Heading 1"/>
    <w:basedOn w:val="Normal"/>
    <w:next w:val="BodyText"/>
    <w:rsid w:val="007B165C"/>
    <w:pPr>
      <w:numPr>
        <w:numId w:val="14"/>
      </w:numPr>
      <w:spacing w:before="120" w:after="120"/>
    </w:pPr>
    <w:rPr>
      <w:rFonts w:eastAsia="Times New Roman" w:cs="Arial"/>
      <w:b/>
      <w:caps/>
      <w:sz w:val="24"/>
    </w:rPr>
  </w:style>
  <w:style w:type="paragraph" w:customStyle="1" w:styleId="AppendixHeading2">
    <w:name w:val="Appendix Heading 2"/>
    <w:basedOn w:val="Normal"/>
    <w:next w:val="BodyText"/>
    <w:rsid w:val="007B165C"/>
    <w:pPr>
      <w:numPr>
        <w:ilvl w:val="1"/>
        <w:numId w:val="14"/>
      </w:numPr>
      <w:spacing w:before="120" w:after="120"/>
    </w:pPr>
    <w:rPr>
      <w:rFonts w:eastAsia="Times New Roman" w:cs="Arial"/>
      <w:b/>
    </w:rPr>
  </w:style>
  <w:style w:type="paragraph" w:styleId="BodyTextFirstIndent">
    <w:name w:val="Body Text First Indent"/>
    <w:basedOn w:val="BodyText"/>
    <w:link w:val="BodyTextFirstIndentChar"/>
    <w:rsid w:val="007B165C"/>
    <w:pPr>
      <w:ind w:firstLine="210"/>
      <w:jc w:val="left"/>
    </w:pPr>
    <w:rPr>
      <w:rFonts w:eastAsia="Times New Roman" w:cs="Times New Roman"/>
      <w:sz w:val="24"/>
      <w:szCs w:val="24"/>
      <w:lang w:eastAsia="en-US"/>
    </w:rPr>
  </w:style>
  <w:style w:type="character" w:customStyle="1" w:styleId="BodyTextFirstIndentChar">
    <w:name w:val="Body Text First Indent Char"/>
    <w:link w:val="BodyTextFirstIndent"/>
    <w:locked/>
    <w:rsid w:val="007B165C"/>
    <w:rPr>
      <w:rFonts w:ascii="Arial" w:hAnsi="Arial"/>
      <w:sz w:val="24"/>
      <w:szCs w:val="24"/>
      <w:lang w:eastAsia="en-US" w:bidi="ar-SA"/>
    </w:rPr>
  </w:style>
  <w:style w:type="paragraph" w:styleId="BodyText2">
    <w:name w:val="Body Text 2"/>
    <w:basedOn w:val="Normal"/>
    <w:link w:val="BodyText2Char"/>
    <w:rsid w:val="007B165C"/>
    <w:pPr>
      <w:spacing w:after="120" w:line="480" w:lineRule="auto"/>
    </w:pPr>
    <w:rPr>
      <w:rFonts w:eastAsia="Times New Roman" w:cs="Times New Roman"/>
      <w:sz w:val="24"/>
      <w:szCs w:val="24"/>
      <w:lang w:eastAsia="en-US"/>
    </w:rPr>
  </w:style>
  <w:style w:type="character" w:customStyle="1" w:styleId="BodyText2Char">
    <w:name w:val="Body Text 2 Char"/>
    <w:link w:val="BodyText2"/>
    <w:locked/>
    <w:rsid w:val="007B165C"/>
    <w:rPr>
      <w:rFonts w:ascii="Arial" w:hAnsi="Arial"/>
      <w:sz w:val="24"/>
      <w:szCs w:val="24"/>
      <w:lang w:eastAsia="en-US" w:bidi="ar-SA"/>
    </w:rPr>
  </w:style>
  <w:style w:type="paragraph" w:styleId="BodyTextFirstIndent2">
    <w:name w:val="Body Text First Indent 2"/>
    <w:basedOn w:val="BodyTextIndent"/>
    <w:link w:val="BodyTextFirstIndent2Char"/>
    <w:rsid w:val="007B165C"/>
    <w:pPr>
      <w:ind w:firstLine="210"/>
    </w:pPr>
    <w:rPr>
      <w:rFonts w:eastAsia="Times New Roman" w:cs="Times New Roman"/>
      <w:sz w:val="24"/>
      <w:szCs w:val="24"/>
      <w:lang w:eastAsia="en-US"/>
    </w:rPr>
  </w:style>
  <w:style w:type="character" w:customStyle="1" w:styleId="BodyTextFirstIndent2Char">
    <w:name w:val="Body Text First Indent 2 Char"/>
    <w:link w:val="BodyTextFirstIndent2"/>
    <w:locked/>
    <w:rsid w:val="007B165C"/>
    <w:rPr>
      <w:rFonts w:ascii="Arial" w:hAnsi="Arial"/>
      <w:sz w:val="24"/>
      <w:szCs w:val="24"/>
      <w:lang w:eastAsia="en-US" w:bidi="ar-SA"/>
    </w:rPr>
  </w:style>
  <w:style w:type="paragraph" w:customStyle="1" w:styleId="AppendixHeading3">
    <w:name w:val="Appendix Heading 3"/>
    <w:basedOn w:val="Normal"/>
    <w:next w:val="Normal"/>
    <w:rsid w:val="007B165C"/>
    <w:pPr>
      <w:numPr>
        <w:ilvl w:val="2"/>
        <w:numId w:val="14"/>
      </w:numPr>
      <w:spacing w:before="120" w:after="120"/>
    </w:pPr>
    <w:rPr>
      <w:rFonts w:eastAsia="Times New Roman" w:cs="Arial"/>
    </w:rPr>
  </w:style>
  <w:style w:type="paragraph" w:customStyle="1" w:styleId="ColorfulList-Accent11">
    <w:name w:val="Colorful List - Accent 11"/>
    <w:basedOn w:val="Normal"/>
    <w:qFormat/>
    <w:rsid w:val="007B165C"/>
    <w:pPr>
      <w:ind w:left="720"/>
    </w:pPr>
    <w:rPr>
      <w:rFonts w:eastAsia="Times New Roman" w:cs="Times New Roman"/>
      <w:szCs w:val="24"/>
      <w:lang w:eastAsia="en-US"/>
    </w:rPr>
  </w:style>
  <w:style w:type="paragraph" w:customStyle="1" w:styleId="Default">
    <w:name w:val="Default"/>
    <w:rsid w:val="007B165C"/>
    <w:pPr>
      <w:autoSpaceDE w:val="0"/>
      <w:autoSpaceDN w:val="0"/>
      <w:adjustRightInd w:val="0"/>
    </w:pPr>
    <w:rPr>
      <w:rFonts w:ascii="Arial" w:hAnsi="Arial" w:cs="Arial"/>
      <w:color w:val="000000"/>
      <w:sz w:val="24"/>
      <w:szCs w:val="24"/>
      <w:lang w:val="sv-SE" w:eastAsia="en-GB"/>
    </w:rPr>
  </w:style>
  <w:style w:type="paragraph" w:customStyle="1" w:styleId="TOCHeading1">
    <w:name w:val="TOC Heading1"/>
    <w:basedOn w:val="Heading1"/>
    <w:next w:val="Normal"/>
    <w:qFormat/>
    <w:rsid w:val="007B165C"/>
    <w:pPr>
      <w:keepLines/>
      <w:numPr>
        <w:numId w:val="0"/>
      </w:numPr>
      <w:spacing w:before="480" w:after="0" w:line="276" w:lineRule="auto"/>
      <w:outlineLvl w:val="9"/>
    </w:pPr>
    <w:rPr>
      <w:rFonts w:ascii="Cambria" w:eastAsia="Times New Roman" w:hAnsi="Cambria" w:cs="Times New Roman"/>
      <w:bCs/>
      <w:caps w:val="0"/>
      <w:color w:val="365F91"/>
      <w:kern w:val="0"/>
      <w:sz w:val="28"/>
      <w:szCs w:val="28"/>
      <w:lang w:val="sv-SE" w:eastAsia="en-US"/>
    </w:rPr>
  </w:style>
  <w:style w:type="numbering" w:styleId="ArticleSection">
    <w:name w:val="Outline List 3"/>
    <w:basedOn w:val="NoList"/>
    <w:semiHidden/>
    <w:unhideWhenUsed/>
    <w:rsid w:val="007B165C"/>
    <w:pPr>
      <w:numPr>
        <w:numId w:val="9"/>
      </w:numPr>
    </w:pPr>
  </w:style>
  <w:style w:type="paragraph" w:customStyle="1" w:styleId="Bullet1">
    <w:name w:val="Bullet 1"/>
    <w:basedOn w:val="Normal"/>
    <w:rsid w:val="007B165C"/>
    <w:pPr>
      <w:numPr>
        <w:numId w:val="28"/>
      </w:numPr>
      <w:tabs>
        <w:tab w:val="left" w:pos="1134"/>
      </w:tabs>
      <w:spacing w:after="120"/>
      <w:jc w:val="both"/>
      <w:outlineLvl w:val="0"/>
    </w:pPr>
    <w:rPr>
      <w:rFonts w:eastAsia="Times" w:cs="Times New Roman"/>
      <w:szCs w:val="24"/>
    </w:rPr>
  </w:style>
  <w:style w:type="paragraph" w:customStyle="1" w:styleId="ColorfulList-Accent110">
    <w:name w:val="Colorful List - Accent 11"/>
    <w:basedOn w:val="Normal"/>
    <w:qFormat/>
    <w:rsid w:val="00F727CC"/>
    <w:pPr>
      <w:spacing w:after="200" w:line="276" w:lineRule="auto"/>
      <w:ind w:left="720"/>
      <w:contextualSpacing/>
    </w:pPr>
    <w:rPr>
      <w:rFonts w:ascii="Cambria" w:eastAsia="Times New Roman" w:hAnsi="Cambria" w:cs="Times New Roman"/>
      <w:lang w:val="da-DK" w:eastAsia="da-DK"/>
    </w:rPr>
  </w:style>
  <w:style w:type="paragraph" w:customStyle="1" w:styleId="CM17">
    <w:name w:val="CM17"/>
    <w:basedOn w:val="Normal"/>
    <w:next w:val="Normal"/>
    <w:rsid w:val="00F727CC"/>
    <w:pPr>
      <w:widowControl w:val="0"/>
      <w:autoSpaceDE w:val="0"/>
      <w:autoSpaceDN w:val="0"/>
      <w:adjustRightInd w:val="0"/>
    </w:pPr>
    <w:rPr>
      <w:rFonts w:eastAsia="Times New Roman" w:cs="Arial"/>
      <w:sz w:val="24"/>
      <w:szCs w:val="24"/>
      <w:lang w:val="da-DK" w:eastAsia="da-DK"/>
    </w:rPr>
  </w:style>
  <w:style w:type="paragraph" w:styleId="EndnoteText">
    <w:name w:val="endnote text"/>
    <w:basedOn w:val="Normal"/>
    <w:link w:val="EndnoteTextChar"/>
    <w:rsid w:val="00361417"/>
    <w:rPr>
      <w:sz w:val="20"/>
      <w:szCs w:val="20"/>
    </w:rPr>
  </w:style>
  <w:style w:type="character" w:customStyle="1" w:styleId="EndnoteTextChar">
    <w:name w:val="Endnote Text Char"/>
    <w:basedOn w:val="DefaultParagraphFont"/>
    <w:link w:val="EndnoteText"/>
    <w:rsid w:val="00361417"/>
    <w:rPr>
      <w:rFonts w:ascii="Arial" w:eastAsia="Calibri" w:hAnsi="Arial" w:cs="Calibri"/>
      <w:lang w:val="en-GB" w:eastAsia="en-GB"/>
    </w:rPr>
  </w:style>
  <w:style w:type="character" w:styleId="EndnoteReference">
    <w:name w:val="endnote reference"/>
    <w:basedOn w:val="DefaultParagraphFont"/>
    <w:rsid w:val="00361417"/>
    <w:rPr>
      <w:vertAlign w:val="superscript"/>
    </w:rPr>
  </w:style>
  <w:style w:type="paragraph" w:styleId="ListParagraph">
    <w:name w:val="List Paragraph"/>
    <w:basedOn w:val="Normal"/>
    <w:uiPriority w:val="72"/>
    <w:qFormat/>
    <w:rsid w:val="00E9371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285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comments" Target="comments.xm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B46EA8-0D34-C343-BF5B-53A744B8C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9</Pages>
  <Words>4431</Words>
  <Characters>25257</Characters>
  <Application>Microsoft Macintosh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VTS32</vt:lpstr>
    </vt:vector>
  </TitlesOfParts>
  <Company>Australian Maritime Safety Authority</Company>
  <LinksUpToDate>false</LinksUpToDate>
  <CharactersWithSpaces>29629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VTS32</dc:title>
  <dc:creator>nat</dc:creator>
  <cp:lastModifiedBy>Mike Hadley (Home)</cp:lastModifiedBy>
  <cp:revision>4</cp:revision>
  <cp:lastPrinted>2012-02-15T11:57:00Z</cp:lastPrinted>
  <dcterms:created xsi:type="dcterms:W3CDTF">2012-03-21T10:49:00Z</dcterms:created>
  <dcterms:modified xsi:type="dcterms:W3CDTF">2012-06-13T10:00:00Z</dcterms:modified>
</cp:coreProperties>
</file>